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02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4"/>
        <w:gridCol w:w="3396"/>
        <w:gridCol w:w="3247"/>
        <w:gridCol w:w="163"/>
      </w:tblGrid>
      <w:tr w:rsidR="00E13E2F" w:rsidRPr="009D2A18" w14:paraId="28A6004A" w14:textId="77777777" w:rsidTr="008F185A">
        <w:trPr>
          <w:trHeight w:val="559"/>
        </w:trPr>
        <w:tc>
          <w:tcPr>
            <w:tcW w:w="6800" w:type="dxa"/>
            <w:gridSpan w:val="2"/>
            <w:vAlign w:val="bottom"/>
          </w:tcPr>
          <w:p w14:paraId="6AAFB003" w14:textId="2A68E02E" w:rsidR="00D67EDF" w:rsidRPr="00FE0D2E" w:rsidRDefault="008F185A" w:rsidP="00FE0D2E">
            <w:pPr>
              <w:pStyle w:val="Maintext"/>
              <w:ind w:left="0"/>
              <w:rPr>
                <w:sz w:val="26"/>
                <w:szCs w:val="26"/>
                <w:highlight w:val="lightGray"/>
              </w:rPr>
            </w:pPr>
            <w:r w:rsidRPr="008F185A">
              <w:rPr>
                <w:b/>
                <w:sz w:val="32"/>
                <w:szCs w:val="32"/>
                <w:highlight w:val="lightGray"/>
              </w:rPr>
              <w:t>[</w:t>
            </w:r>
            <w:proofErr w:type="spellStart"/>
            <w:r w:rsidR="00B922A2">
              <w:rPr>
                <w:b/>
                <w:sz w:val="32"/>
                <w:szCs w:val="32"/>
                <w:highlight w:val="lightGray"/>
              </w:rPr>
              <w:t>Título</w:t>
            </w:r>
            <w:proofErr w:type="spellEnd"/>
            <w:r w:rsidR="00B122C4">
              <w:rPr>
                <w:b/>
                <w:sz w:val="32"/>
                <w:szCs w:val="32"/>
                <w:highlight w:val="lightGray"/>
              </w:rPr>
              <w:t xml:space="preserve"> de la </w:t>
            </w:r>
            <w:proofErr w:type="spellStart"/>
            <w:r w:rsidR="00B122C4">
              <w:rPr>
                <w:b/>
                <w:sz w:val="32"/>
                <w:szCs w:val="32"/>
                <w:highlight w:val="lightGray"/>
              </w:rPr>
              <w:t>actividad</w:t>
            </w:r>
            <w:proofErr w:type="spellEnd"/>
            <w:r w:rsidRPr="008F185A">
              <w:rPr>
                <w:b/>
                <w:sz w:val="32"/>
                <w:szCs w:val="32"/>
                <w:highlight w:val="lightGray"/>
              </w:rPr>
              <w:t>]</w:t>
            </w:r>
          </w:p>
        </w:tc>
        <w:tc>
          <w:tcPr>
            <w:tcW w:w="3410" w:type="dxa"/>
            <w:gridSpan w:val="2"/>
            <w:vAlign w:val="bottom"/>
          </w:tcPr>
          <w:p w14:paraId="49F3CA55" w14:textId="051F4A36" w:rsidR="00E13E2F" w:rsidRPr="005116E9" w:rsidRDefault="00D67EDF" w:rsidP="00FE0D2E">
            <w:pPr>
              <w:pStyle w:val="Maintext"/>
              <w:jc w:val="right"/>
              <w:rPr>
                <w:sz w:val="24"/>
                <w:szCs w:val="24"/>
                <w:highlight w:val="lightGray"/>
                <w:lang w:val="es-ES"/>
              </w:rPr>
            </w:pPr>
            <w:r w:rsidRPr="005116E9">
              <w:rPr>
                <w:highlight w:val="lightGray"/>
                <w:lang w:val="es-ES"/>
              </w:rPr>
              <w:t>[DD/MM/</w:t>
            </w:r>
            <w:r w:rsidR="005116E9" w:rsidRPr="005116E9">
              <w:rPr>
                <w:highlight w:val="lightGray"/>
                <w:lang w:val="es-ES"/>
              </w:rPr>
              <w:t>AAAA</w:t>
            </w:r>
            <w:r w:rsidRPr="005116E9">
              <w:rPr>
                <w:highlight w:val="lightGray"/>
                <w:lang w:val="es-ES"/>
              </w:rPr>
              <w:t xml:space="preserve"> – DD/MM/</w:t>
            </w:r>
            <w:r w:rsidR="005116E9" w:rsidRPr="005116E9">
              <w:rPr>
                <w:highlight w:val="lightGray"/>
                <w:lang w:val="es-ES"/>
              </w:rPr>
              <w:t>AAAA</w:t>
            </w:r>
            <w:r w:rsidRPr="005116E9">
              <w:rPr>
                <w:highlight w:val="lightGray"/>
                <w:lang w:val="es-ES"/>
              </w:rPr>
              <w:t>]</w:t>
            </w:r>
          </w:p>
        </w:tc>
      </w:tr>
      <w:tr w:rsidR="008F611D" w:rsidRPr="009D2A18" w14:paraId="70F05199" w14:textId="77777777" w:rsidTr="008F185A">
        <w:trPr>
          <w:gridAfter w:val="1"/>
          <w:wAfter w:w="163" w:type="dxa"/>
          <w:trHeight w:val="170"/>
        </w:trPr>
        <w:tc>
          <w:tcPr>
            <w:tcW w:w="10047" w:type="dxa"/>
            <w:gridSpan w:val="3"/>
            <w:vAlign w:val="bottom"/>
          </w:tcPr>
          <w:p w14:paraId="3DA4A8E6" w14:textId="77777777" w:rsidR="008F611D" w:rsidRPr="005116E9" w:rsidRDefault="008F611D">
            <w:pPr>
              <w:pStyle w:val="Notes"/>
              <w:rPr>
                <w:lang w:val="es-ES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8240" behindDoc="1" locked="0" layoutInCell="1" allowOverlap="1" wp14:anchorId="4E7756D0" wp14:editId="3B85660A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80EC1" w14:paraId="2DE916C5" w14:textId="77777777">
        <w:trPr>
          <w:trHeight w:val="454"/>
        </w:trPr>
        <w:tc>
          <w:tcPr>
            <w:tcW w:w="3404" w:type="dxa"/>
            <w:vAlign w:val="bottom"/>
          </w:tcPr>
          <w:p w14:paraId="64A30D45" w14:textId="5F066E5B" w:rsidR="00480EC1" w:rsidRPr="00B922A2" w:rsidRDefault="00480EC1">
            <w:pPr>
              <w:pStyle w:val="subtitleblue"/>
              <w:spacing w:before="60"/>
              <w:rPr>
                <w:color w:val="858585" w:themeColor="background2" w:themeShade="BF"/>
                <w:lang w:val="es-ES"/>
              </w:rPr>
            </w:pPr>
            <w:r w:rsidRPr="005116E9">
              <w:rPr>
                <w:color w:val="858585" w:themeColor="background2" w:themeShade="BF"/>
                <w:lang w:val="es-ES"/>
              </w:rPr>
              <w:tab/>
            </w:r>
            <w:r w:rsidRPr="005116E9">
              <w:rPr>
                <w:color w:val="858585" w:themeColor="background2" w:themeShade="BF"/>
                <w:lang w:val="es-ES"/>
              </w:rPr>
              <w:tab/>
            </w:r>
            <w:r w:rsidRPr="005116E9">
              <w:rPr>
                <w:color w:val="858585" w:themeColor="background2" w:themeShade="BF"/>
                <w:lang w:val="es-ES"/>
              </w:rPr>
              <w:tab/>
            </w:r>
            <w:r w:rsidRPr="005116E9">
              <w:rPr>
                <w:color w:val="858585" w:themeColor="background2" w:themeShade="BF"/>
                <w:lang w:val="es-ES"/>
              </w:rPr>
              <w:tab/>
            </w:r>
            <w:r w:rsidRPr="005116E9">
              <w:rPr>
                <w:color w:val="858585" w:themeColor="background2" w:themeShade="BF"/>
                <w:lang w:val="es-ES"/>
              </w:rPr>
              <w:tab/>
            </w:r>
            <w:r w:rsidRPr="005116E9">
              <w:rPr>
                <w:color w:val="858585" w:themeColor="background2" w:themeShade="BF"/>
                <w:lang w:val="es-ES"/>
              </w:rPr>
              <w:tab/>
            </w:r>
            <w:r w:rsidRPr="005116E9">
              <w:rPr>
                <w:color w:val="858585" w:themeColor="background2" w:themeShade="BF"/>
                <w:lang w:val="es-ES"/>
              </w:rPr>
              <w:tab/>
            </w:r>
            <w:r w:rsidRPr="005116E9">
              <w:rPr>
                <w:color w:val="858585" w:themeColor="background2" w:themeShade="BF"/>
                <w:lang w:val="es-ES"/>
              </w:rPr>
              <w:tab/>
            </w:r>
            <w:r w:rsidRPr="005116E9">
              <w:rPr>
                <w:color w:val="858585" w:themeColor="background2" w:themeShade="BF"/>
                <w:lang w:val="es-ES"/>
              </w:rPr>
              <w:tab/>
            </w:r>
            <w:r w:rsidRPr="005116E9">
              <w:rPr>
                <w:color w:val="858585" w:themeColor="background2" w:themeShade="BF"/>
                <w:lang w:val="es-ES"/>
              </w:rPr>
              <w:tab/>
            </w:r>
            <w:r w:rsidR="00B922A2" w:rsidRPr="00B922A2">
              <w:rPr>
                <w:lang w:val="es-ES"/>
              </w:rPr>
              <w:t>ORGANIZACIÓN DE ENVÍO</w:t>
            </w:r>
            <w:r w:rsidR="00B922A2" w:rsidRPr="00B922A2">
              <w:rPr>
                <w:color w:val="858585" w:themeColor="background2" w:themeShade="BF"/>
                <w:lang w:val="es-ES"/>
              </w:rPr>
              <w:t xml:space="preserve"> </w:t>
            </w:r>
          </w:p>
        </w:tc>
        <w:tc>
          <w:tcPr>
            <w:tcW w:w="6806" w:type="dxa"/>
            <w:gridSpan w:val="3"/>
            <w:vAlign w:val="bottom"/>
          </w:tcPr>
          <w:p w14:paraId="7C824DA1" w14:textId="790DD05C" w:rsidR="00480EC1" w:rsidRPr="00236C8F" w:rsidRDefault="00480EC1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B922A2">
              <w:rPr>
                <w:color w:val="858585" w:themeColor="background2" w:themeShade="BF"/>
                <w:lang w:val="es-ES"/>
              </w:rPr>
              <w:tab/>
            </w:r>
            <w:r w:rsidRPr="00B922A2">
              <w:rPr>
                <w:color w:val="858585" w:themeColor="background2" w:themeShade="BF"/>
                <w:lang w:val="es-ES"/>
              </w:rPr>
              <w:tab/>
            </w:r>
            <w:r w:rsidR="002B71BD" w:rsidRPr="00B922A2">
              <w:t>CIUDAD</w:t>
            </w:r>
            <w:r w:rsidR="002B71BD">
              <w:t xml:space="preserve"> </w:t>
            </w:r>
            <w:r w:rsidR="002B71BD" w:rsidRPr="00B922A2">
              <w:t>Y</w:t>
            </w:r>
            <w:r w:rsidRPr="00B922A2">
              <w:rPr>
                <w:color w:val="858585" w:themeColor="background2" w:themeShade="BF"/>
                <w:lang w:val="es-ES"/>
              </w:rPr>
              <w:tab/>
            </w:r>
            <w:r w:rsidRPr="00B922A2">
              <w:rPr>
                <w:color w:val="858585" w:themeColor="background2" w:themeShade="BF"/>
                <w:lang w:val="es-ES"/>
              </w:rPr>
              <w:tab/>
            </w:r>
            <w:r w:rsidR="002B71BD">
              <w:rPr>
                <w:color w:val="858585" w:themeColor="background2" w:themeShade="BF"/>
                <w:lang w:val="es-ES"/>
              </w:rPr>
              <w:t xml:space="preserve"> </w:t>
            </w:r>
            <w:r w:rsidR="00B922A2" w:rsidRPr="00B922A2">
              <w:t xml:space="preserve">PAÍS </w:t>
            </w:r>
          </w:p>
        </w:tc>
      </w:tr>
      <w:tr w:rsidR="00480EC1" w14:paraId="0917AFD1" w14:textId="77777777">
        <w:trPr>
          <w:trHeight w:val="218"/>
        </w:trPr>
        <w:tc>
          <w:tcPr>
            <w:tcW w:w="3404" w:type="dxa"/>
          </w:tcPr>
          <w:p w14:paraId="621B5204" w14:textId="48E5C457" w:rsidR="00480EC1" w:rsidRDefault="00B922A2">
            <w:pPr>
              <w:pStyle w:val="Maintext"/>
              <w:rPr>
                <w:highlight w:val="lightGray"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6806" w:type="dxa"/>
            <w:gridSpan w:val="3"/>
          </w:tcPr>
          <w:p w14:paraId="500FCC26" w14:textId="27D62411" w:rsidR="00480EC1" w:rsidRDefault="00B922A2">
            <w:pPr>
              <w:pStyle w:val="Maintext"/>
              <w:rPr>
                <w:highlight w:val="lightGray"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</w:tr>
      <w:tr w:rsidR="00480EC1" w14:paraId="2E1279FC" w14:textId="77777777">
        <w:trPr>
          <w:trHeight w:val="454"/>
        </w:trPr>
        <w:tc>
          <w:tcPr>
            <w:tcW w:w="3404" w:type="dxa"/>
            <w:vAlign w:val="bottom"/>
          </w:tcPr>
          <w:p w14:paraId="365E1C91" w14:textId="5943ABBA" w:rsidR="00480EC1" w:rsidRPr="001C6E6B" w:rsidRDefault="00480EC1">
            <w:pPr>
              <w:pStyle w:val="subtitleblue"/>
              <w:spacing w:before="60"/>
              <w:rPr>
                <w:color w:val="858585" w:themeColor="background2" w:themeShade="BF"/>
                <w:lang w:val="es-ES"/>
              </w:rPr>
            </w:pPr>
            <w:r w:rsidRPr="001C6E6B">
              <w:rPr>
                <w:color w:val="858585" w:themeColor="background2" w:themeShade="BF"/>
                <w:lang w:val="es-ES"/>
              </w:rPr>
              <w:tab/>
            </w:r>
            <w:r w:rsidRPr="001C6E6B">
              <w:rPr>
                <w:color w:val="858585" w:themeColor="background2" w:themeShade="BF"/>
                <w:lang w:val="es-ES"/>
              </w:rPr>
              <w:tab/>
            </w:r>
            <w:r w:rsidRPr="001C6E6B">
              <w:rPr>
                <w:color w:val="858585" w:themeColor="background2" w:themeShade="BF"/>
                <w:lang w:val="es-ES"/>
              </w:rPr>
              <w:tab/>
            </w:r>
            <w:r w:rsidR="001C6E6B" w:rsidRPr="001C6E6B">
              <w:rPr>
                <w:lang w:val="es-ES"/>
              </w:rPr>
              <w:t xml:space="preserve">ORGANIZACIÓN DE ACOGIDA </w:t>
            </w:r>
            <w:r w:rsidRPr="001C6E6B">
              <w:rPr>
                <w:lang w:val="es-ES"/>
              </w:rPr>
              <w:tab/>
            </w:r>
            <w:r w:rsidRPr="001C6E6B">
              <w:rPr>
                <w:lang w:val="es-ES"/>
              </w:rPr>
              <w:tab/>
            </w:r>
            <w:r w:rsidRPr="001C6E6B">
              <w:rPr>
                <w:lang w:val="es-ES"/>
              </w:rPr>
              <w:tab/>
            </w:r>
            <w:r w:rsidRPr="001C6E6B">
              <w:rPr>
                <w:lang w:val="es-ES"/>
              </w:rPr>
              <w:tab/>
            </w:r>
            <w:r w:rsidRPr="001C6E6B">
              <w:rPr>
                <w:lang w:val="es-ES"/>
              </w:rPr>
              <w:tab/>
            </w:r>
            <w:r w:rsidRPr="001C6E6B">
              <w:rPr>
                <w:lang w:val="es-ES"/>
              </w:rPr>
              <w:tab/>
            </w:r>
            <w:r w:rsidRPr="001C6E6B">
              <w:rPr>
                <w:lang w:val="es-ES"/>
              </w:rPr>
              <w:tab/>
            </w:r>
          </w:p>
        </w:tc>
        <w:tc>
          <w:tcPr>
            <w:tcW w:w="6806" w:type="dxa"/>
            <w:gridSpan w:val="3"/>
            <w:vAlign w:val="bottom"/>
          </w:tcPr>
          <w:p w14:paraId="26A8A018" w14:textId="5B85C7CD" w:rsidR="00480EC1" w:rsidRPr="00236C8F" w:rsidRDefault="00480EC1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1C6E6B">
              <w:rPr>
                <w:color w:val="858585" w:themeColor="background2" w:themeShade="BF"/>
                <w:lang w:val="es-ES"/>
              </w:rPr>
              <w:tab/>
            </w:r>
            <w:r w:rsidRPr="001C6E6B">
              <w:rPr>
                <w:color w:val="858585" w:themeColor="background2" w:themeShade="BF"/>
                <w:lang w:val="es-ES"/>
              </w:rPr>
              <w:tab/>
            </w:r>
            <w:r w:rsidR="002B71BD" w:rsidRPr="00B922A2">
              <w:t>CIUDAD</w:t>
            </w:r>
            <w:r w:rsidR="002B71BD">
              <w:t xml:space="preserve"> </w:t>
            </w:r>
            <w:r w:rsidRPr="001C6E6B">
              <w:rPr>
                <w:color w:val="858585" w:themeColor="background2" w:themeShade="BF"/>
                <w:lang w:val="es-ES"/>
              </w:rPr>
              <w:tab/>
            </w:r>
            <w:r w:rsidRPr="001C6E6B">
              <w:rPr>
                <w:color w:val="858585" w:themeColor="background2" w:themeShade="BF"/>
                <w:lang w:val="es-ES"/>
              </w:rPr>
              <w:tab/>
            </w:r>
            <w:r w:rsidR="002B71BD" w:rsidRPr="00B922A2">
              <w:t xml:space="preserve">Y </w:t>
            </w:r>
            <w:r w:rsidR="001C6E6B" w:rsidRPr="00B922A2">
              <w:t xml:space="preserve">PAÍS </w:t>
            </w:r>
          </w:p>
        </w:tc>
      </w:tr>
      <w:tr w:rsidR="00480EC1" w14:paraId="39C18D6A" w14:textId="77777777">
        <w:trPr>
          <w:trHeight w:val="218"/>
        </w:trPr>
        <w:tc>
          <w:tcPr>
            <w:tcW w:w="3404" w:type="dxa"/>
          </w:tcPr>
          <w:p w14:paraId="15DE740B" w14:textId="794EE09C" w:rsidR="00480EC1" w:rsidRDefault="00B922A2">
            <w:pPr>
              <w:pStyle w:val="Maintext"/>
              <w:rPr>
                <w:highlight w:val="lightGray"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6806" w:type="dxa"/>
            <w:gridSpan w:val="3"/>
          </w:tcPr>
          <w:p w14:paraId="05200DE4" w14:textId="71FEB9F6" w:rsidR="00480EC1" w:rsidRDefault="00B922A2">
            <w:pPr>
              <w:pStyle w:val="Maintext"/>
              <w:rPr>
                <w:highlight w:val="lightGray"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</w:tr>
      <w:tr w:rsidR="004C4992" w:rsidRPr="001C6E6B" w14:paraId="02AAF7E9" w14:textId="77777777">
        <w:trPr>
          <w:trHeight w:val="454"/>
        </w:trPr>
        <w:tc>
          <w:tcPr>
            <w:tcW w:w="10210" w:type="dxa"/>
            <w:gridSpan w:val="4"/>
            <w:vAlign w:val="bottom"/>
          </w:tcPr>
          <w:p w14:paraId="4CC02728" w14:textId="5C102394" w:rsidR="004C4992" w:rsidRPr="001C6E6B" w:rsidRDefault="004C4992">
            <w:pPr>
              <w:pStyle w:val="subtitleblue"/>
              <w:spacing w:before="60"/>
              <w:rPr>
                <w:strike/>
                <w:lang w:val="es-ES"/>
              </w:rPr>
            </w:pPr>
            <w:r w:rsidRPr="001C6E6B">
              <w:rPr>
                <w:lang w:val="es-ES"/>
              </w:rPr>
              <w:tab/>
            </w:r>
            <w:r w:rsidRPr="001C6E6B">
              <w:rPr>
                <w:lang w:val="es-ES"/>
              </w:rPr>
              <w:tab/>
              <w:t>P</w:t>
            </w:r>
            <w:r w:rsidR="001C6E6B" w:rsidRPr="001C6E6B">
              <w:rPr>
                <w:lang w:val="es-ES"/>
              </w:rPr>
              <w:t>ERFIL DEL PARTICI</w:t>
            </w:r>
            <w:r w:rsidR="001C6E6B">
              <w:rPr>
                <w:lang w:val="es-ES"/>
              </w:rPr>
              <w:t>P</w:t>
            </w:r>
            <w:r w:rsidR="001C6E6B" w:rsidRPr="001C6E6B">
              <w:rPr>
                <w:lang w:val="es-ES"/>
              </w:rPr>
              <w:t xml:space="preserve">ANTE </w:t>
            </w:r>
            <w:r w:rsidR="00B122C4">
              <w:rPr>
                <w:lang w:val="es-ES"/>
              </w:rPr>
              <w:t>EN LA ACTIVIDAD DE GRUPO</w:t>
            </w:r>
          </w:p>
        </w:tc>
      </w:tr>
      <w:tr w:rsidR="004C4992" w:rsidRPr="009D2A18" w14:paraId="26630C32" w14:textId="77777777">
        <w:trPr>
          <w:trHeight w:val="227"/>
        </w:trPr>
        <w:tc>
          <w:tcPr>
            <w:tcW w:w="10210" w:type="dxa"/>
            <w:gridSpan w:val="4"/>
          </w:tcPr>
          <w:p w14:paraId="73F558F8" w14:textId="2D1A820C" w:rsidR="004C4992" w:rsidRPr="001C6E6B" w:rsidRDefault="001C6E6B">
            <w:pPr>
              <w:pStyle w:val="Maintext"/>
              <w:rPr>
                <w:highlight w:val="lightGray"/>
                <w:lang w:val="es-ES"/>
              </w:rPr>
            </w:pPr>
            <w:r w:rsidRPr="001C6E6B">
              <w:rPr>
                <w:highlight w:val="lightGray"/>
                <w:lang w:val="es-ES"/>
              </w:rPr>
              <w:t>Describa brevemente el perfil de los participantes en la actividad de grupo: los programas educativos a los que asisten en su instituc</w:t>
            </w:r>
            <w:r>
              <w:rPr>
                <w:highlight w:val="lightGray"/>
                <w:lang w:val="es-ES"/>
              </w:rPr>
              <w:t>ión de origen, sus grupos de edad, las necesidades de aprendizaje principales, las competencias lingüísticas, etc.</w:t>
            </w:r>
            <w:r w:rsidR="00EC113F" w:rsidRPr="001C6E6B">
              <w:rPr>
                <w:highlight w:val="lightGray"/>
                <w:lang w:val="es-ES"/>
              </w:rPr>
              <w:t>.</w:t>
            </w:r>
          </w:p>
        </w:tc>
      </w:tr>
      <w:tr w:rsidR="00BF4966" w14:paraId="47C1258F" w14:textId="77777777" w:rsidTr="008F185A">
        <w:trPr>
          <w:trHeight w:val="454"/>
        </w:trPr>
        <w:tc>
          <w:tcPr>
            <w:tcW w:w="3404" w:type="dxa"/>
            <w:vAlign w:val="bottom"/>
          </w:tcPr>
          <w:p w14:paraId="19D4302A" w14:textId="1D237A3F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1C6E6B">
              <w:rPr>
                <w:color w:val="858585" w:themeColor="background2" w:themeShade="BF"/>
                <w:lang w:val="es-ES"/>
              </w:rPr>
              <w:tab/>
            </w:r>
            <w:r w:rsidRPr="001C6E6B">
              <w:rPr>
                <w:color w:val="858585" w:themeColor="background2" w:themeShade="BF"/>
                <w:lang w:val="es-ES"/>
              </w:rPr>
              <w:tab/>
            </w:r>
            <w:r w:rsidRPr="001C6E6B">
              <w:rPr>
                <w:color w:val="858585" w:themeColor="background2" w:themeShade="BF"/>
                <w:lang w:val="es-ES"/>
              </w:rPr>
              <w:tab/>
            </w:r>
            <w:r w:rsidRPr="001C6E6B">
              <w:rPr>
                <w:color w:val="858585" w:themeColor="background2" w:themeShade="BF"/>
                <w:lang w:val="es-ES"/>
              </w:rPr>
              <w:tab/>
            </w:r>
            <w:r w:rsidR="003B7630">
              <w:t>ÁMBITO</w:t>
            </w:r>
          </w:p>
        </w:tc>
        <w:tc>
          <w:tcPr>
            <w:tcW w:w="3396" w:type="dxa"/>
            <w:vAlign w:val="bottom"/>
          </w:tcPr>
          <w:p w14:paraId="7C488B34" w14:textId="5B554C11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="003B7630">
              <w:rPr>
                <w:caps/>
              </w:rPr>
              <w:t>TIPO</w:t>
            </w:r>
          </w:p>
        </w:tc>
        <w:tc>
          <w:tcPr>
            <w:tcW w:w="3410" w:type="dxa"/>
            <w:gridSpan w:val="2"/>
            <w:vAlign w:val="bottom"/>
          </w:tcPr>
          <w:p w14:paraId="71182E9D" w14:textId="09799EF7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</w:p>
        </w:tc>
      </w:tr>
      <w:tr w:rsidR="00BF4966" w14:paraId="195ED531" w14:textId="77777777" w:rsidTr="008F185A">
        <w:trPr>
          <w:trHeight w:val="218"/>
        </w:trPr>
        <w:tc>
          <w:tcPr>
            <w:tcW w:w="3404" w:type="dxa"/>
          </w:tcPr>
          <w:p w14:paraId="7FDC8469" w14:textId="23F3EF9E" w:rsidR="00BF4966" w:rsidRDefault="00232AFC" w:rsidP="00BF4966">
            <w:pPr>
              <w:pStyle w:val="Maintext"/>
              <w:rPr>
                <w:highlight w:val="lightGray"/>
              </w:rPr>
            </w:pPr>
            <w:sdt>
              <w:sdtPr>
                <w:rPr>
                  <w:rStyle w:val="Textodelmarcadordeposicin"/>
                </w:rPr>
                <w:id w:val="-447083068"/>
                <w:placeholder>
                  <w:docPart w:val="A0B72827309F419B8E96B79571F811A6"/>
                </w:placeholder>
                <w:showingPlcHdr/>
                <w:dropDownList>
                  <w:listItem w:displayText="Seleccione un elemento." w:value=" "/>
                  <w:listItem w:displayText="Educación superior" w:value="Educación superior"/>
                  <w:listItem w:displayText="Formación Profesional" w:value="Formación Profesional"/>
                  <w:listItem w:displayText="Educación escolar" w:value="Educación escolar"/>
                  <w:listItem w:displayText="Educación de personas adultas" w:value="Educación de personas adultas"/>
                  <w:listItem w:displayText="Juventud" w:value="Juventud"/>
                  <w:listItem w:displayText="Deporte" w:value="Deporte"/>
                  <w:listItem w:displayText="Voluntariado" w:value="Voluntariado"/>
                  <w:listItem w:displayText="Movilidad laboral" w:value="Movilidad laboral"/>
                  <w:listItem w:displayText="Otro" w:value="Otro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3B7630">
                  <w:rPr>
                    <w:rStyle w:val="Textodelmarcadordeposicin"/>
                  </w:rPr>
                  <w:t>Seleccione un elemento.</w:t>
                </w:r>
              </w:sdtContent>
            </w:sdt>
          </w:p>
        </w:tc>
        <w:tc>
          <w:tcPr>
            <w:tcW w:w="3396" w:type="dxa"/>
          </w:tcPr>
          <w:p w14:paraId="49D0A6AE" w14:textId="176385B1" w:rsidR="00BF4966" w:rsidRDefault="00232AFC" w:rsidP="00BF4966">
            <w:pPr>
              <w:pStyle w:val="Maintext"/>
              <w:rPr>
                <w:highlight w:val="lightGray"/>
              </w:rPr>
            </w:pPr>
            <w:sdt>
              <w:sdtPr>
                <w:rPr>
                  <w:rStyle w:val="Textodelmarcadordeposicin"/>
                </w:rPr>
                <w:id w:val="1697882813"/>
                <w:placeholder>
                  <w:docPart w:val="36925EE6709043E88451FF1B4D39627E"/>
                </w:placeholder>
                <w:showingPlcHdr/>
                <w:dropDownList>
                  <w:listItem w:value="Seleccione un elemento"/>
                  <w:listItem w:displayText="Actividad de movilidad física" w:value="Actividad de movilidad física"/>
                  <w:listItem w:displayText="Actividad de movilidad mixta" w:value="Actividad de movilidad mixta"/>
                  <w:listItem w:displayText="Actividad de movilidad virtual" w:value="Actividad de movilidad virtual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3B7630">
                  <w:rPr>
                    <w:rStyle w:val="Textodelmarcadordeposicin"/>
                  </w:rPr>
                  <w:t>Seleccione un elemento</w:t>
                </w:r>
                <w:r w:rsidR="00BF4966" w:rsidRPr="00C27D86">
                  <w:rPr>
                    <w:rStyle w:val="Textodelmarcadordeposicin"/>
                  </w:rPr>
                  <w:t>.</w:t>
                </w:r>
              </w:sdtContent>
            </w:sdt>
          </w:p>
        </w:tc>
        <w:tc>
          <w:tcPr>
            <w:tcW w:w="3410" w:type="dxa"/>
            <w:gridSpan w:val="2"/>
          </w:tcPr>
          <w:p w14:paraId="57CAC7C6" w14:textId="15EB5304" w:rsidR="00BF4966" w:rsidRDefault="00BF4966" w:rsidP="00BF4966">
            <w:pPr>
              <w:pStyle w:val="Maintext"/>
              <w:rPr>
                <w:highlight w:val="lightGray"/>
              </w:rPr>
            </w:pPr>
          </w:p>
        </w:tc>
      </w:tr>
    </w:tbl>
    <w:p w14:paraId="054EB8E5" w14:textId="35671AC5" w:rsidR="009D4E22" w:rsidRDefault="009D4E22"/>
    <w:tbl>
      <w:tblPr>
        <w:tblStyle w:val="Tablaconcuadrcula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4"/>
        <w:gridCol w:w="3203"/>
        <w:gridCol w:w="3032"/>
      </w:tblGrid>
      <w:tr w:rsidR="00F1786C" w:rsidRPr="00A50ECF" w14:paraId="358BEAB9" w14:textId="77777777">
        <w:trPr>
          <w:trHeight w:val="510"/>
        </w:trPr>
        <w:tc>
          <w:tcPr>
            <w:tcW w:w="10209" w:type="dxa"/>
            <w:gridSpan w:val="3"/>
            <w:vAlign w:val="bottom"/>
          </w:tcPr>
          <w:p w14:paraId="0944F587" w14:textId="72D89931" w:rsidR="00F1786C" w:rsidRPr="00A50ECF" w:rsidRDefault="003B7630">
            <w:proofErr w:type="spellStart"/>
            <w:r>
              <w:t>Acompañantes</w:t>
            </w:r>
            <w:proofErr w:type="spellEnd"/>
            <w:r>
              <w:t xml:space="preserve"> y </w:t>
            </w:r>
            <w:proofErr w:type="spellStart"/>
            <w:r>
              <w:t>contactos</w:t>
            </w:r>
            <w:proofErr w:type="spellEnd"/>
          </w:p>
        </w:tc>
      </w:tr>
      <w:tr w:rsidR="00F1786C" w:rsidRPr="00A50ECF" w14:paraId="6C29544B" w14:textId="77777777">
        <w:trPr>
          <w:trHeight w:val="170"/>
        </w:trPr>
        <w:tc>
          <w:tcPr>
            <w:tcW w:w="10209" w:type="dxa"/>
            <w:gridSpan w:val="3"/>
            <w:vAlign w:val="bottom"/>
          </w:tcPr>
          <w:p w14:paraId="53B89B44" w14:textId="77777777" w:rsidR="00F1786C" w:rsidRPr="00A50ECF" w:rsidRDefault="00F1786C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4" behindDoc="1" locked="0" layoutInCell="1" allowOverlap="1" wp14:anchorId="58D71B7F" wp14:editId="4F46BE2A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1786C" w14:paraId="27DB85AA" w14:textId="77777777">
        <w:trPr>
          <w:trHeight w:val="283"/>
        </w:trPr>
        <w:tc>
          <w:tcPr>
            <w:tcW w:w="10209" w:type="dxa"/>
            <w:gridSpan w:val="3"/>
          </w:tcPr>
          <w:p w14:paraId="0893C439" w14:textId="6E439BDC" w:rsidR="00F1786C" w:rsidRDefault="00F1786C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  <w:r w:rsidR="003B7630">
              <w:t>ACOMPAÑANTES</w:t>
            </w:r>
          </w:p>
        </w:tc>
      </w:tr>
      <w:tr w:rsidR="00F1786C" w14:paraId="76282C01" w14:textId="77777777">
        <w:trPr>
          <w:trHeight w:val="454"/>
        </w:trPr>
        <w:tc>
          <w:tcPr>
            <w:tcW w:w="3974" w:type="dxa"/>
            <w:vAlign w:val="bottom"/>
          </w:tcPr>
          <w:p w14:paraId="2BA3A51F" w14:textId="4AC4A650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3B7630">
              <w:t xml:space="preserve">ACOMPAÑANTE 1 </w:t>
            </w:r>
          </w:p>
        </w:tc>
        <w:tc>
          <w:tcPr>
            <w:tcW w:w="3203" w:type="dxa"/>
            <w:vAlign w:val="bottom"/>
          </w:tcPr>
          <w:p w14:paraId="40027259" w14:textId="6D07107C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3B7630">
              <w:t>PUESTO DE TRABAJO</w:t>
            </w:r>
          </w:p>
        </w:tc>
        <w:tc>
          <w:tcPr>
            <w:tcW w:w="3032" w:type="dxa"/>
            <w:vAlign w:val="bottom"/>
          </w:tcPr>
          <w:p w14:paraId="38E9A33D" w14:textId="1DCD003B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5116E9">
              <w:t>EMAIL Y TELÉFONO</w:t>
            </w:r>
          </w:p>
        </w:tc>
      </w:tr>
      <w:tr w:rsidR="00F1786C" w14:paraId="25A55313" w14:textId="77777777">
        <w:trPr>
          <w:trHeight w:val="227"/>
        </w:trPr>
        <w:tc>
          <w:tcPr>
            <w:tcW w:w="3974" w:type="dxa"/>
            <w:vAlign w:val="center"/>
          </w:tcPr>
          <w:p w14:paraId="7E2D2230" w14:textId="4D45D0F0" w:rsidR="00F1786C" w:rsidRPr="00212AAC" w:rsidRDefault="00B922A2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203" w:type="dxa"/>
            <w:vAlign w:val="center"/>
          </w:tcPr>
          <w:p w14:paraId="24858725" w14:textId="74E26680" w:rsidR="00F1786C" w:rsidRPr="008937BB" w:rsidRDefault="00B922A2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032" w:type="dxa"/>
            <w:vAlign w:val="center"/>
          </w:tcPr>
          <w:p w14:paraId="319E6C16" w14:textId="3FE24C8D" w:rsidR="00F1786C" w:rsidRPr="001067DE" w:rsidRDefault="00B922A2">
            <w:pPr>
              <w:pStyle w:val="Maintext"/>
              <w:rPr>
                <w:strike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</w:tr>
      <w:tr w:rsidR="00F67E3C" w14:paraId="5793C30F" w14:textId="77777777">
        <w:trPr>
          <w:trHeight w:val="454"/>
        </w:trPr>
        <w:tc>
          <w:tcPr>
            <w:tcW w:w="3974" w:type="dxa"/>
            <w:vAlign w:val="bottom"/>
          </w:tcPr>
          <w:p w14:paraId="14D836A3" w14:textId="4CEAEECD" w:rsidR="00F67E3C" w:rsidRPr="009B20F3" w:rsidRDefault="00F67E3C">
            <w:pPr>
              <w:pStyle w:val="subtitleblue"/>
              <w:spacing w:before="60"/>
            </w:pPr>
            <w:r>
              <w:tab/>
            </w:r>
            <w:r>
              <w:tab/>
            </w:r>
            <w:r w:rsidR="003B7630">
              <w:t xml:space="preserve">ACOMPAÑANTE </w:t>
            </w:r>
            <w:r>
              <w:t>2</w:t>
            </w:r>
          </w:p>
        </w:tc>
        <w:tc>
          <w:tcPr>
            <w:tcW w:w="3203" w:type="dxa"/>
            <w:vAlign w:val="bottom"/>
          </w:tcPr>
          <w:p w14:paraId="45B4D5D8" w14:textId="10B05E54" w:rsidR="00F67E3C" w:rsidRPr="000B7F6E" w:rsidRDefault="00F67E3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3B7630">
              <w:t>PUESTO DE TRABAJO</w:t>
            </w:r>
          </w:p>
        </w:tc>
        <w:tc>
          <w:tcPr>
            <w:tcW w:w="3032" w:type="dxa"/>
            <w:vAlign w:val="bottom"/>
          </w:tcPr>
          <w:p w14:paraId="457C9603" w14:textId="27F9D4F4" w:rsidR="00F67E3C" w:rsidRPr="001067DE" w:rsidRDefault="00F67E3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5116E9">
              <w:t>EMAIL Y TELÉFONO</w:t>
            </w:r>
          </w:p>
        </w:tc>
      </w:tr>
      <w:tr w:rsidR="00F67E3C" w14:paraId="036A6743" w14:textId="77777777">
        <w:trPr>
          <w:trHeight w:val="227"/>
        </w:trPr>
        <w:tc>
          <w:tcPr>
            <w:tcW w:w="3974" w:type="dxa"/>
            <w:vAlign w:val="center"/>
          </w:tcPr>
          <w:p w14:paraId="5AAF0BB6" w14:textId="7F8515E3" w:rsidR="00F67E3C" w:rsidRPr="00052694" w:rsidRDefault="003B7630">
            <w:pPr>
              <w:pStyle w:val="Maintext"/>
              <w:rPr>
                <w:lang w:val="es-ES"/>
              </w:rPr>
            </w:pPr>
            <w:r w:rsidRPr="003B7630">
              <w:rPr>
                <w:highlight w:val="lightGray"/>
                <w:lang w:val="es-ES"/>
              </w:rPr>
              <w:t>Elimine si no es necesario; en caso de haber más acompañantes copie esta</w:t>
            </w:r>
            <w:r>
              <w:rPr>
                <w:highlight w:val="lightGray"/>
                <w:lang w:val="es-ES"/>
              </w:rPr>
              <w:t xml:space="preserve"> línea. </w:t>
            </w:r>
          </w:p>
        </w:tc>
        <w:tc>
          <w:tcPr>
            <w:tcW w:w="3203" w:type="dxa"/>
            <w:vAlign w:val="center"/>
          </w:tcPr>
          <w:p w14:paraId="0861293A" w14:textId="6A840BFA" w:rsidR="00F67E3C" w:rsidRPr="008937BB" w:rsidRDefault="00B922A2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032" w:type="dxa"/>
            <w:vAlign w:val="center"/>
          </w:tcPr>
          <w:p w14:paraId="12773CF6" w14:textId="70E32D70" w:rsidR="00F67E3C" w:rsidRPr="001067DE" w:rsidRDefault="00B922A2">
            <w:pPr>
              <w:pStyle w:val="Maintext"/>
              <w:rPr>
                <w:strike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</w:tr>
      <w:tr w:rsidR="00F1786C" w14:paraId="6A1024E6" w14:textId="77777777">
        <w:trPr>
          <w:trHeight w:val="454"/>
        </w:trPr>
        <w:tc>
          <w:tcPr>
            <w:tcW w:w="3974" w:type="dxa"/>
            <w:vAlign w:val="bottom"/>
          </w:tcPr>
          <w:p w14:paraId="5270B387" w14:textId="5C981625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3B7630">
              <w:t xml:space="preserve">ACOMPAÑANTE </w:t>
            </w:r>
            <w:r w:rsidR="00F67E3C">
              <w:t>3</w:t>
            </w:r>
          </w:p>
        </w:tc>
        <w:tc>
          <w:tcPr>
            <w:tcW w:w="3203" w:type="dxa"/>
            <w:vAlign w:val="bottom"/>
          </w:tcPr>
          <w:p w14:paraId="48A421A7" w14:textId="27152991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3B7630">
              <w:t>PUESTO DE TRABAJO</w:t>
            </w:r>
          </w:p>
        </w:tc>
        <w:tc>
          <w:tcPr>
            <w:tcW w:w="3032" w:type="dxa"/>
            <w:vAlign w:val="bottom"/>
          </w:tcPr>
          <w:p w14:paraId="5BABD4D0" w14:textId="528B7594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5116E9">
              <w:t>EMAIL Y TELÉFONO</w:t>
            </w:r>
          </w:p>
        </w:tc>
      </w:tr>
      <w:tr w:rsidR="00F1786C" w14:paraId="34292D36" w14:textId="77777777">
        <w:trPr>
          <w:trHeight w:val="227"/>
        </w:trPr>
        <w:tc>
          <w:tcPr>
            <w:tcW w:w="3974" w:type="dxa"/>
            <w:vAlign w:val="center"/>
          </w:tcPr>
          <w:p w14:paraId="086476A2" w14:textId="14581082" w:rsidR="00F1786C" w:rsidRPr="003B7630" w:rsidRDefault="003B7630">
            <w:pPr>
              <w:pStyle w:val="Maintext"/>
              <w:rPr>
                <w:lang w:val="es-ES"/>
              </w:rPr>
            </w:pPr>
            <w:r w:rsidRPr="003B7630">
              <w:rPr>
                <w:highlight w:val="lightGray"/>
                <w:lang w:val="es-ES"/>
              </w:rPr>
              <w:t>Elimine si no es necesario; en caso de haber más acompañantes copie esta</w:t>
            </w:r>
            <w:r>
              <w:rPr>
                <w:highlight w:val="lightGray"/>
                <w:lang w:val="es-ES"/>
              </w:rPr>
              <w:t xml:space="preserve"> línea.</w:t>
            </w:r>
          </w:p>
        </w:tc>
        <w:tc>
          <w:tcPr>
            <w:tcW w:w="3203" w:type="dxa"/>
            <w:vAlign w:val="center"/>
          </w:tcPr>
          <w:p w14:paraId="1127C79F" w14:textId="58EB9DE6" w:rsidR="00F1786C" w:rsidRPr="008937BB" w:rsidRDefault="00B922A2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032" w:type="dxa"/>
            <w:vAlign w:val="center"/>
          </w:tcPr>
          <w:p w14:paraId="3E21DD07" w14:textId="2108D9B9" w:rsidR="00F1786C" w:rsidRPr="001067DE" w:rsidRDefault="00B922A2">
            <w:pPr>
              <w:pStyle w:val="Maintext"/>
              <w:rPr>
                <w:strike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</w:tr>
    </w:tbl>
    <w:p w14:paraId="2AB83807" w14:textId="77777777" w:rsidR="00F1786C" w:rsidRDefault="00F1786C" w:rsidP="00F1786C"/>
    <w:tbl>
      <w:tblPr>
        <w:tblStyle w:val="Tablaconcuadrcula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4"/>
        <w:gridCol w:w="3203"/>
        <w:gridCol w:w="3032"/>
      </w:tblGrid>
      <w:tr w:rsidR="00F1786C" w:rsidRPr="009D2A18" w14:paraId="4E20A2A2" w14:textId="77777777">
        <w:trPr>
          <w:trHeight w:val="283"/>
        </w:trPr>
        <w:tc>
          <w:tcPr>
            <w:tcW w:w="10209" w:type="dxa"/>
            <w:gridSpan w:val="3"/>
          </w:tcPr>
          <w:p w14:paraId="784A1BFD" w14:textId="20581F2D" w:rsidR="00F1786C" w:rsidRPr="005116E9" w:rsidRDefault="00F1786C">
            <w:pPr>
              <w:pStyle w:val="subtitleblue"/>
              <w:rPr>
                <w:lang w:val="es-ES"/>
              </w:rPr>
            </w:pPr>
            <w:r w:rsidRPr="00052694">
              <w:rPr>
                <w:color w:val="858585" w:themeColor="background2" w:themeShade="BF"/>
                <w:lang w:val="es-ES"/>
              </w:rPr>
              <w:tab/>
            </w:r>
            <w:r w:rsidRPr="005116E9">
              <w:rPr>
                <w:lang w:val="es-ES"/>
              </w:rPr>
              <w:t>O</w:t>
            </w:r>
            <w:r w:rsidR="005116E9" w:rsidRPr="005116E9">
              <w:rPr>
                <w:lang w:val="es-ES"/>
              </w:rPr>
              <w:t xml:space="preserve">TRAS PERSONAS DE CONTACTO EN LA ORGANIZACIÓN DE </w:t>
            </w:r>
            <w:r w:rsidR="005116E9">
              <w:rPr>
                <w:lang w:val="es-ES"/>
              </w:rPr>
              <w:t>ENVÍO</w:t>
            </w:r>
          </w:p>
        </w:tc>
      </w:tr>
      <w:tr w:rsidR="00F1786C" w14:paraId="3C7607E1" w14:textId="77777777">
        <w:trPr>
          <w:trHeight w:val="454"/>
        </w:trPr>
        <w:tc>
          <w:tcPr>
            <w:tcW w:w="3974" w:type="dxa"/>
            <w:vAlign w:val="bottom"/>
          </w:tcPr>
          <w:p w14:paraId="550C0614" w14:textId="19CE7253" w:rsidR="00F1786C" w:rsidRPr="009B20F3" w:rsidRDefault="00F1786C">
            <w:pPr>
              <w:pStyle w:val="subtitleblue"/>
              <w:spacing w:before="60"/>
            </w:pPr>
            <w:r w:rsidRPr="005116E9">
              <w:rPr>
                <w:lang w:val="es-ES"/>
              </w:rPr>
              <w:tab/>
            </w:r>
            <w:r w:rsidRPr="005116E9">
              <w:rPr>
                <w:lang w:val="es-ES"/>
              </w:rPr>
              <w:tab/>
            </w:r>
            <w:r w:rsidRPr="005116E9">
              <w:rPr>
                <w:lang w:val="es-ES"/>
              </w:rPr>
              <w:tab/>
            </w:r>
            <w:r w:rsidRPr="005116E9">
              <w:rPr>
                <w:lang w:val="es-ES"/>
              </w:rPr>
              <w:tab/>
            </w:r>
            <w:r>
              <w:rPr>
                <w:caps/>
              </w:rPr>
              <w:t>CONTACT</w:t>
            </w:r>
            <w:r w:rsidR="005116E9">
              <w:rPr>
                <w:caps/>
              </w:rPr>
              <w:t>O</w:t>
            </w:r>
            <w:r>
              <w:rPr>
                <w:caps/>
              </w:rPr>
              <w:t xml:space="preserve"> 1</w:t>
            </w:r>
          </w:p>
        </w:tc>
        <w:tc>
          <w:tcPr>
            <w:tcW w:w="3203" w:type="dxa"/>
            <w:vAlign w:val="bottom"/>
          </w:tcPr>
          <w:p w14:paraId="49521651" w14:textId="7383418B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5116E9">
              <w:t>PUESTO DE TRABAJO</w:t>
            </w:r>
          </w:p>
        </w:tc>
        <w:tc>
          <w:tcPr>
            <w:tcW w:w="3032" w:type="dxa"/>
            <w:vAlign w:val="bottom"/>
          </w:tcPr>
          <w:p w14:paraId="6D2EEE3A" w14:textId="3BC15D38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5116E9">
              <w:t>EMAIL Y TELÉFONO</w:t>
            </w:r>
          </w:p>
        </w:tc>
      </w:tr>
      <w:tr w:rsidR="00F1786C" w14:paraId="4917093D" w14:textId="77777777">
        <w:trPr>
          <w:trHeight w:val="227"/>
        </w:trPr>
        <w:tc>
          <w:tcPr>
            <w:tcW w:w="3974" w:type="dxa"/>
            <w:vAlign w:val="center"/>
          </w:tcPr>
          <w:p w14:paraId="1719104B" w14:textId="20A6216D" w:rsidR="00F1786C" w:rsidRPr="00212AAC" w:rsidRDefault="00B922A2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203" w:type="dxa"/>
            <w:vAlign w:val="center"/>
          </w:tcPr>
          <w:p w14:paraId="3792C0A6" w14:textId="2E2EB5B5" w:rsidR="00F1786C" w:rsidRPr="008937BB" w:rsidRDefault="001C6E6B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032" w:type="dxa"/>
            <w:vAlign w:val="center"/>
          </w:tcPr>
          <w:p w14:paraId="13F56B03" w14:textId="3B672488" w:rsidR="00F1786C" w:rsidRPr="001067DE" w:rsidRDefault="001C6E6B">
            <w:pPr>
              <w:pStyle w:val="Maintext"/>
              <w:rPr>
                <w:strike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</w:tr>
      <w:tr w:rsidR="00F1786C" w14:paraId="66C66A28" w14:textId="77777777">
        <w:trPr>
          <w:trHeight w:val="454"/>
        </w:trPr>
        <w:tc>
          <w:tcPr>
            <w:tcW w:w="3974" w:type="dxa"/>
            <w:vAlign w:val="bottom"/>
          </w:tcPr>
          <w:p w14:paraId="13CA3704" w14:textId="2004A409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caps/>
              </w:rPr>
              <w:t>CONTACT</w:t>
            </w:r>
            <w:r w:rsidR="005116E9">
              <w:rPr>
                <w:caps/>
              </w:rPr>
              <w:t>O</w:t>
            </w:r>
            <w:r>
              <w:rPr>
                <w:caps/>
              </w:rPr>
              <w:t xml:space="preserve"> 2</w:t>
            </w:r>
          </w:p>
        </w:tc>
        <w:tc>
          <w:tcPr>
            <w:tcW w:w="3203" w:type="dxa"/>
            <w:vAlign w:val="bottom"/>
          </w:tcPr>
          <w:p w14:paraId="4FAD3D5D" w14:textId="0F7F8532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5116E9">
              <w:t>PUESTO DE TRABAJO</w:t>
            </w:r>
          </w:p>
        </w:tc>
        <w:tc>
          <w:tcPr>
            <w:tcW w:w="3032" w:type="dxa"/>
            <w:vAlign w:val="bottom"/>
          </w:tcPr>
          <w:p w14:paraId="4417F95E" w14:textId="28F32251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5116E9">
              <w:t>EMAIL Y TELÉFONO</w:t>
            </w:r>
          </w:p>
        </w:tc>
      </w:tr>
      <w:tr w:rsidR="00F1786C" w14:paraId="7A6898B5" w14:textId="77777777">
        <w:trPr>
          <w:trHeight w:val="227"/>
        </w:trPr>
        <w:tc>
          <w:tcPr>
            <w:tcW w:w="3974" w:type="dxa"/>
            <w:vAlign w:val="center"/>
          </w:tcPr>
          <w:p w14:paraId="64E366A8" w14:textId="23561711" w:rsidR="00F1786C" w:rsidRPr="00212AAC" w:rsidRDefault="001C6E6B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203" w:type="dxa"/>
            <w:vAlign w:val="center"/>
          </w:tcPr>
          <w:p w14:paraId="02E62AFA" w14:textId="2CB63B64" w:rsidR="00F1786C" w:rsidRPr="008937BB" w:rsidRDefault="001C6E6B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032" w:type="dxa"/>
            <w:vAlign w:val="center"/>
          </w:tcPr>
          <w:p w14:paraId="530B7A88" w14:textId="0ACD51D0" w:rsidR="00F1786C" w:rsidRPr="001067DE" w:rsidRDefault="001C6E6B">
            <w:pPr>
              <w:pStyle w:val="Maintext"/>
              <w:rPr>
                <w:strike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</w:tr>
      <w:tr w:rsidR="00F1786C" w14:paraId="2ABBB80F" w14:textId="77777777">
        <w:trPr>
          <w:trHeight w:val="283"/>
        </w:trPr>
        <w:tc>
          <w:tcPr>
            <w:tcW w:w="10209" w:type="dxa"/>
            <w:gridSpan w:val="3"/>
          </w:tcPr>
          <w:p w14:paraId="19B75EC7" w14:textId="77777777" w:rsidR="00F1786C" w:rsidRDefault="00F1786C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</w:p>
        </w:tc>
      </w:tr>
      <w:tr w:rsidR="00F1786C" w:rsidRPr="009D2A18" w14:paraId="1715B19F" w14:textId="77777777">
        <w:trPr>
          <w:trHeight w:val="283"/>
        </w:trPr>
        <w:tc>
          <w:tcPr>
            <w:tcW w:w="10209" w:type="dxa"/>
            <w:gridSpan w:val="3"/>
          </w:tcPr>
          <w:p w14:paraId="7E90E106" w14:textId="40E8DB50" w:rsidR="00F1786C" w:rsidRPr="005116E9" w:rsidRDefault="00F1786C">
            <w:pPr>
              <w:pStyle w:val="subtitleblue"/>
              <w:rPr>
                <w:lang w:val="es-ES"/>
              </w:rPr>
            </w:pPr>
            <w:r w:rsidRPr="005116E9">
              <w:rPr>
                <w:color w:val="858585" w:themeColor="background2" w:themeShade="BF"/>
                <w:lang w:val="es-ES"/>
              </w:rPr>
              <w:tab/>
            </w:r>
            <w:r w:rsidR="005116E9" w:rsidRPr="005116E9">
              <w:rPr>
                <w:lang w:val="es-ES"/>
              </w:rPr>
              <w:t>PERSONAS DE CONTACTO EN LA ORGANIZACIÓN DE</w:t>
            </w:r>
            <w:r w:rsidR="005116E9">
              <w:rPr>
                <w:lang w:val="es-ES"/>
              </w:rPr>
              <w:t xml:space="preserve"> ACOGIDA</w:t>
            </w:r>
          </w:p>
        </w:tc>
      </w:tr>
      <w:tr w:rsidR="00F1786C" w14:paraId="69A74804" w14:textId="77777777">
        <w:trPr>
          <w:trHeight w:val="454"/>
        </w:trPr>
        <w:tc>
          <w:tcPr>
            <w:tcW w:w="3974" w:type="dxa"/>
            <w:vAlign w:val="bottom"/>
          </w:tcPr>
          <w:p w14:paraId="364BDFC7" w14:textId="77C2BC6D" w:rsidR="00F1786C" w:rsidRPr="009B20F3" w:rsidRDefault="00F1786C">
            <w:pPr>
              <w:pStyle w:val="subtitleblue"/>
              <w:spacing w:before="60"/>
            </w:pPr>
            <w:r w:rsidRPr="005116E9">
              <w:rPr>
                <w:lang w:val="es-ES"/>
              </w:rPr>
              <w:tab/>
            </w:r>
            <w:r w:rsidRPr="005116E9">
              <w:rPr>
                <w:lang w:val="es-ES"/>
              </w:rPr>
              <w:tab/>
            </w:r>
            <w:r w:rsidRPr="005116E9">
              <w:rPr>
                <w:lang w:val="es-ES"/>
              </w:rPr>
              <w:tab/>
            </w:r>
            <w:r w:rsidRPr="005116E9">
              <w:rPr>
                <w:lang w:val="es-ES"/>
              </w:rPr>
              <w:tab/>
            </w:r>
            <w:r w:rsidR="005116E9">
              <w:rPr>
                <w:caps/>
              </w:rPr>
              <w:t xml:space="preserve">CONTACTO </w:t>
            </w:r>
            <w:r>
              <w:rPr>
                <w:caps/>
              </w:rPr>
              <w:t>1</w:t>
            </w:r>
          </w:p>
        </w:tc>
        <w:tc>
          <w:tcPr>
            <w:tcW w:w="3203" w:type="dxa"/>
            <w:vAlign w:val="bottom"/>
          </w:tcPr>
          <w:p w14:paraId="17D4A5EB" w14:textId="6D759D58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5116E9">
              <w:t>PUESTO DE TRABAJO</w:t>
            </w:r>
          </w:p>
        </w:tc>
        <w:tc>
          <w:tcPr>
            <w:tcW w:w="3032" w:type="dxa"/>
            <w:vAlign w:val="bottom"/>
          </w:tcPr>
          <w:p w14:paraId="53EDECEE" w14:textId="2AB64009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5116E9">
              <w:t>EMAIL Y TELÉFONO</w:t>
            </w:r>
          </w:p>
        </w:tc>
      </w:tr>
      <w:tr w:rsidR="00F1786C" w14:paraId="3F956F91" w14:textId="77777777">
        <w:trPr>
          <w:trHeight w:val="227"/>
        </w:trPr>
        <w:tc>
          <w:tcPr>
            <w:tcW w:w="3974" w:type="dxa"/>
            <w:vAlign w:val="center"/>
          </w:tcPr>
          <w:p w14:paraId="5182AE53" w14:textId="16A8D35B" w:rsidR="00F1786C" w:rsidRPr="00212AAC" w:rsidRDefault="005116E9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203" w:type="dxa"/>
            <w:vAlign w:val="center"/>
          </w:tcPr>
          <w:p w14:paraId="1D667D12" w14:textId="5EA12D8B" w:rsidR="00F1786C" w:rsidRPr="008937BB" w:rsidRDefault="005116E9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032" w:type="dxa"/>
            <w:vAlign w:val="center"/>
          </w:tcPr>
          <w:p w14:paraId="7FD8E9FC" w14:textId="6391D455" w:rsidR="00F1786C" w:rsidRPr="001067DE" w:rsidRDefault="005116E9">
            <w:pPr>
              <w:pStyle w:val="Maintext"/>
              <w:rPr>
                <w:strike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</w:tr>
      <w:tr w:rsidR="00F1786C" w14:paraId="00394270" w14:textId="77777777">
        <w:trPr>
          <w:trHeight w:val="454"/>
        </w:trPr>
        <w:tc>
          <w:tcPr>
            <w:tcW w:w="3974" w:type="dxa"/>
            <w:vAlign w:val="bottom"/>
          </w:tcPr>
          <w:p w14:paraId="62E5F3CD" w14:textId="601D477A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5116E9">
              <w:rPr>
                <w:caps/>
              </w:rPr>
              <w:t xml:space="preserve">CONTACTO </w:t>
            </w:r>
            <w:r>
              <w:rPr>
                <w:caps/>
              </w:rPr>
              <w:t>2</w:t>
            </w:r>
          </w:p>
        </w:tc>
        <w:tc>
          <w:tcPr>
            <w:tcW w:w="3203" w:type="dxa"/>
            <w:vAlign w:val="bottom"/>
          </w:tcPr>
          <w:p w14:paraId="2AC6EF6B" w14:textId="3D601C88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5116E9">
              <w:t>PUESTO DE TRABAJO</w:t>
            </w:r>
          </w:p>
        </w:tc>
        <w:tc>
          <w:tcPr>
            <w:tcW w:w="3032" w:type="dxa"/>
            <w:vAlign w:val="bottom"/>
          </w:tcPr>
          <w:p w14:paraId="2CDB9D96" w14:textId="5FDC1996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5116E9">
              <w:t>EMAIL Y TELÉFONO</w:t>
            </w:r>
          </w:p>
        </w:tc>
      </w:tr>
      <w:tr w:rsidR="00F1786C" w14:paraId="677095CA" w14:textId="77777777">
        <w:trPr>
          <w:trHeight w:val="227"/>
        </w:trPr>
        <w:tc>
          <w:tcPr>
            <w:tcW w:w="3974" w:type="dxa"/>
            <w:vAlign w:val="center"/>
          </w:tcPr>
          <w:p w14:paraId="2FB665FB" w14:textId="374148A6" w:rsidR="00F1786C" w:rsidRPr="00212AAC" w:rsidRDefault="005116E9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203" w:type="dxa"/>
            <w:vAlign w:val="center"/>
          </w:tcPr>
          <w:p w14:paraId="037316DF" w14:textId="5428BD54" w:rsidR="00F1786C" w:rsidRPr="008937BB" w:rsidRDefault="005116E9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032" w:type="dxa"/>
            <w:vAlign w:val="center"/>
          </w:tcPr>
          <w:p w14:paraId="71410BDA" w14:textId="475021C0" w:rsidR="00F1786C" w:rsidRPr="001067DE" w:rsidRDefault="005116E9">
            <w:pPr>
              <w:pStyle w:val="Maintext"/>
              <w:rPr>
                <w:strike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</w:tr>
    </w:tbl>
    <w:p w14:paraId="2C03D5A7" w14:textId="77777777" w:rsidR="00F1786C" w:rsidRDefault="00F1786C">
      <w:r>
        <w:br w:type="page"/>
      </w:r>
    </w:p>
    <w:tbl>
      <w:tblPr>
        <w:tblStyle w:val="Tablaconcuadrcula"/>
        <w:tblW w:w="103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81"/>
      </w:tblGrid>
      <w:tr w:rsidR="00FA5F54" w:rsidRPr="00A50ECF" w14:paraId="7A18F965" w14:textId="77777777" w:rsidTr="00FA5F54">
        <w:trPr>
          <w:trHeight w:val="132"/>
        </w:trPr>
        <w:tc>
          <w:tcPr>
            <w:tcW w:w="10381" w:type="dxa"/>
            <w:vAlign w:val="bottom"/>
          </w:tcPr>
          <w:p w14:paraId="601E00FE" w14:textId="69D53B40" w:rsidR="00FA5F54" w:rsidRPr="00A50ECF" w:rsidRDefault="005116E9">
            <w:proofErr w:type="spellStart"/>
            <w:r>
              <w:lastRenderedPageBreak/>
              <w:t>Calendario</w:t>
            </w:r>
            <w:proofErr w:type="spellEnd"/>
          </w:p>
        </w:tc>
      </w:tr>
      <w:tr w:rsidR="00FA5F54" w:rsidRPr="00A50ECF" w14:paraId="34FB287D" w14:textId="77777777" w:rsidTr="00FA5F54">
        <w:trPr>
          <w:trHeight w:val="170"/>
        </w:trPr>
        <w:tc>
          <w:tcPr>
            <w:tcW w:w="10381" w:type="dxa"/>
            <w:vAlign w:val="bottom"/>
          </w:tcPr>
          <w:p w14:paraId="2B2491D3" w14:textId="77777777" w:rsidR="00FA5F54" w:rsidRPr="00A50ECF" w:rsidRDefault="00FA5F54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3" behindDoc="1" locked="0" layoutInCell="1" allowOverlap="1" wp14:anchorId="79C9B352" wp14:editId="49F148C0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A5F54" w14:paraId="694E3EBC" w14:textId="77777777" w:rsidTr="00FA5F54">
        <w:trPr>
          <w:trHeight w:val="283"/>
        </w:trPr>
        <w:tc>
          <w:tcPr>
            <w:tcW w:w="10381" w:type="dxa"/>
          </w:tcPr>
          <w:tbl>
            <w:tblPr>
              <w:tblStyle w:val="Tablaconcuadrcula"/>
              <w:tblW w:w="5000" w:type="pct"/>
              <w:tblBorders>
                <w:top w:val="single" w:sz="8" w:space="0" w:color="B2B2B2"/>
                <w:left w:val="single" w:sz="8" w:space="0" w:color="B2B2B2"/>
                <w:bottom w:val="single" w:sz="8" w:space="0" w:color="B2B2B2"/>
                <w:right w:val="single" w:sz="8" w:space="0" w:color="B2B2B2"/>
                <w:insideH w:val="single" w:sz="8" w:space="0" w:color="B2B2B2"/>
                <w:insideV w:val="single" w:sz="8" w:space="0" w:color="B2B2B2"/>
              </w:tblBorders>
              <w:tblLook w:val="04A0" w:firstRow="1" w:lastRow="0" w:firstColumn="1" w:lastColumn="0" w:noHBand="0" w:noVBand="1"/>
            </w:tblPr>
            <w:tblGrid>
              <w:gridCol w:w="1834"/>
              <w:gridCol w:w="8527"/>
            </w:tblGrid>
            <w:tr w:rsidR="00187870" w14:paraId="35554353" w14:textId="77777777" w:rsidTr="00187870">
              <w:trPr>
                <w:trHeight w:val="625"/>
              </w:trPr>
              <w:tc>
                <w:tcPr>
                  <w:tcW w:w="885" w:type="pct"/>
                  <w:shd w:val="clear" w:color="auto" w:fill="EFEFEF" w:themeFill="background2" w:themeFillTint="33"/>
                  <w:vAlign w:val="center"/>
                </w:tcPr>
                <w:p w14:paraId="224D1F46" w14:textId="03E72AA5" w:rsidR="00187870" w:rsidRDefault="00C921CC" w:rsidP="00187870">
                  <w:pPr>
                    <w:pStyle w:val="subtitleblue"/>
                    <w:spacing w:before="0" w:after="0"/>
                    <w:jc w:val="center"/>
                  </w:pPr>
                  <w:r>
                    <w:t>TEMPORALIZACIÓN</w:t>
                  </w:r>
                </w:p>
              </w:tc>
              <w:tc>
                <w:tcPr>
                  <w:tcW w:w="4115" w:type="pct"/>
                  <w:shd w:val="clear" w:color="auto" w:fill="EFEFEF" w:themeFill="background2" w:themeFillTint="33"/>
                  <w:vAlign w:val="center"/>
                </w:tcPr>
                <w:p w14:paraId="03B58E6F" w14:textId="71ADDDB5" w:rsidR="00187870" w:rsidRDefault="00D24529">
                  <w:pPr>
                    <w:pStyle w:val="subtitleblue"/>
                    <w:spacing w:before="0" w:after="0"/>
                    <w:jc w:val="center"/>
                  </w:pPr>
                  <w:r>
                    <w:t>SESI</w:t>
                  </w:r>
                  <w:r w:rsidR="002F0DE5">
                    <w:t>Ó</w:t>
                  </w:r>
                  <w:r>
                    <w:t>N / ACTIVI</w:t>
                  </w:r>
                  <w:r w:rsidR="002F0DE5">
                    <w:t>DAD</w:t>
                  </w:r>
                </w:p>
              </w:tc>
            </w:tr>
            <w:tr w:rsidR="00187870" w14:paraId="40F19094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2304A6EA" w14:textId="49216F0B" w:rsidR="00187870" w:rsidRPr="0081753A" w:rsidRDefault="00BF4C55">
                  <w:pPr>
                    <w:pStyle w:val="Maintext"/>
                    <w:ind w:left="0"/>
                    <w:jc w:val="center"/>
                    <w:rPr>
                      <w:highlight w:val="lightGray"/>
                    </w:rPr>
                  </w:pPr>
                  <w:r w:rsidRPr="00E611C5">
                    <w:rPr>
                      <w:highlight w:val="lightGray"/>
                    </w:rPr>
                    <w:t>[</w:t>
                  </w:r>
                  <w:proofErr w:type="spellStart"/>
                  <w:r w:rsidRPr="00E611C5">
                    <w:rPr>
                      <w:highlight w:val="lightGray"/>
                    </w:rPr>
                    <w:t>e</w:t>
                  </w:r>
                  <w:r w:rsidR="002F0DE5">
                    <w:rPr>
                      <w:highlight w:val="lightGray"/>
                    </w:rPr>
                    <w:t>j</w:t>
                  </w:r>
                  <w:proofErr w:type="spellEnd"/>
                  <w:r w:rsidRPr="00E611C5">
                    <w:rPr>
                      <w:highlight w:val="lightGray"/>
                    </w:rPr>
                    <w:t>. D</w:t>
                  </w:r>
                  <w:r w:rsidR="002F0DE5">
                    <w:rPr>
                      <w:highlight w:val="lightGray"/>
                    </w:rPr>
                    <w:t>ía</w:t>
                  </w:r>
                  <w:r w:rsidRPr="00E611C5">
                    <w:rPr>
                      <w:highlight w:val="lightGray"/>
                    </w:rPr>
                    <w:t xml:space="preserve"> 1 – 9:00]</w:t>
                  </w:r>
                </w:p>
              </w:tc>
              <w:tc>
                <w:tcPr>
                  <w:tcW w:w="4115" w:type="pct"/>
                </w:tcPr>
                <w:p w14:paraId="048417BC" w14:textId="5A75DC0A" w:rsidR="00187870" w:rsidRDefault="001644C7">
                  <w:pPr>
                    <w:pStyle w:val="Maintext"/>
                    <w:ind w:left="0"/>
                    <w:jc w:val="center"/>
                  </w:pPr>
                  <w:r w:rsidRPr="00E611C5">
                    <w:rPr>
                      <w:highlight w:val="lightGray"/>
                    </w:rPr>
                    <w:t>[</w:t>
                  </w:r>
                  <w:proofErr w:type="spellStart"/>
                  <w:r w:rsidRPr="00E611C5">
                    <w:rPr>
                      <w:highlight w:val="lightGray"/>
                    </w:rPr>
                    <w:t>e</w:t>
                  </w:r>
                  <w:r w:rsidR="002F0DE5">
                    <w:rPr>
                      <w:highlight w:val="lightGray"/>
                    </w:rPr>
                    <w:t>j</w:t>
                  </w:r>
                  <w:proofErr w:type="spellEnd"/>
                  <w:r w:rsidRPr="00E611C5">
                    <w:rPr>
                      <w:highlight w:val="lightGray"/>
                    </w:rPr>
                    <w:t>. ‘</w:t>
                  </w:r>
                  <w:proofErr w:type="spellStart"/>
                  <w:r w:rsidRPr="00E611C5">
                    <w:rPr>
                      <w:highlight w:val="lightGray"/>
                    </w:rPr>
                    <w:t>Introduc</w:t>
                  </w:r>
                  <w:r w:rsidR="002F0DE5">
                    <w:rPr>
                      <w:highlight w:val="lightGray"/>
                    </w:rPr>
                    <w:t>c</w:t>
                  </w:r>
                  <w:r w:rsidRPr="00E611C5">
                    <w:rPr>
                      <w:highlight w:val="lightGray"/>
                    </w:rPr>
                    <w:t>i</w:t>
                  </w:r>
                  <w:r w:rsidR="002F0DE5">
                    <w:rPr>
                      <w:highlight w:val="lightGray"/>
                    </w:rPr>
                    <w:t>ó</w:t>
                  </w:r>
                  <w:r w:rsidRPr="00E611C5">
                    <w:rPr>
                      <w:highlight w:val="lightGray"/>
                    </w:rPr>
                    <w:t>n</w:t>
                  </w:r>
                  <w:proofErr w:type="spellEnd"/>
                  <w:r>
                    <w:rPr>
                      <w:highlight w:val="lightGray"/>
                    </w:rPr>
                    <w:t>’</w:t>
                  </w:r>
                  <w:r w:rsidRPr="00E611C5">
                    <w:rPr>
                      <w:highlight w:val="lightGray"/>
                    </w:rPr>
                    <w:t>]</w:t>
                  </w:r>
                </w:p>
              </w:tc>
            </w:tr>
            <w:tr w:rsidR="00187870" w14:paraId="7DD6212A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0E446638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71122DC2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187870" w14:paraId="4691BDE8" w14:textId="77777777" w:rsidTr="00187870">
              <w:trPr>
                <w:trHeight w:val="254"/>
              </w:trPr>
              <w:tc>
                <w:tcPr>
                  <w:tcW w:w="885" w:type="pct"/>
                </w:tcPr>
                <w:p w14:paraId="1AC33E33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4F35DA68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187870" w14:paraId="3B177EEE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602F4FE3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121892CE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187870" w14:paraId="296D9C1A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0F6D462F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6E2A24C1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187870" w14:paraId="403B708F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6D0A6D01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4404BE38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</w:tbl>
          <w:p w14:paraId="147F0E24" w14:textId="77777777" w:rsidR="00FA5F54" w:rsidRDefault="00FA5F54">
            <w:pPr>
              <w:pStyle w:val="Textout"/>
            </w:pPr>
          </w:p>
        </w:tc>
      </w:tr>
    </w:tbl>
    <w:p w14:paraId="464F6D55" w14:textId="2922CECF" w:rsidR="006D65DB" w:rsidRDefault="006D65DB"/>
    <w:tbl>
      <w:tblPr>
        <w:tblStyle w:val="Tablaconcuadrcula"/>
        <w:tblW w:w="1024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4"/>
        <w:gridCol w:w="40"/>
      </w:tblGrid>
      <w:tr w:rsidR="00A55A49" w:rsidRPr="009D2A18" w14:paraId="6FAB00B2" w14:textId="77777777" w:rsidTr="0065496F">
        <w:trPr>
          <w:trHeight w:val="510"/>
        </w:trPr>
        <w:tc>
          <w:tcPr>
            <w:tcW w:w="10244" w:type="dxa"/>
            <w:gridSpan w:val="2"/>
            <w:vAlign w:val="bottom"/>
          </w:tcPr>
          <w:p w14:paraId="513EC226" w14:textId="1D923824" w:rsidR="00A55A49" w:rsidRPr="002F0DE5" w:rsidRDefault="00A55A49">
            <w:pPr>
              <w:rPr>
                <w:lang w:val="es-ES"/>
              </w:rPr>
            </w:pPr>
            <w:r w:rsidRPr="002F0DE5">
              <w:rPr>
                <w:lang w:val="es-ES"/>
              </w:rPr>
              <w:br w:type="page"/>
            </w:r>
            <w:r w:rsidR="00423C0C" w:rsidRPr="002F0DE5">
              <w:rPr>
                <w:lang w:val="es-ES"/>
              </w:rPr>
              <w:t>Descrip</w:t>
            </w:r>
            <w:r w:rsidR="002F0DE5" w:rsidRPr="002F0DE5">
              <w:rPr>
                <w:lang w:val="es-ES"/>
              </w:rPr>
              <w:t>c</w:t>
            </w:r>
            <w:r w:rsidR="00423C0C" w:rsidRPr="002F0DE5">
              <w:rPr>
                <w:lang w:val="es-ES"/>
              </w:rPr>
              <w:t>i</w:t>
            </w:r>
            <w:r w:rsidR="002F0DE5" w:rsidRPr="002F0DE5">
              <w:rPr>
                <w:lang w:val="es-ES"/>
              </w:rPr>
              <w:t>ó</w:t>
            </w:r>
            <w:r w:rsidR="00423C0C" w:rsidRPr="002F0DE5">
              <w:rPr>
                <w:lang w:val="es-ES"/>
              </w:rPr>
              <w:t xml:space="preserve">n </w:t>
            </w:r>
            <w:r w:rsidR="002F0DE5" w:rsidRPr="002F0DE5">
              <w:rPr>
                <w:lang w:val="es-ES"/>
              </w:rPr>
              <w:t>de las actividades y resultad</w:t>
            </w:r>
            <w:r w:rsidR="002F0DE5">
              <w:rPr>
                <w:lang w:val="es-ES"/>
              </w:rPr>
              <w:t xml:space="preserve">os de aprendizaje </w:t>
            </w:r>
          </w:p>
        </w:tc>
      </w:tr>
      <w:tr w:rsidR="00A55A49" w:rsidRPr="009D2A18" w14:paraId="473A7FA4" w14:textId="77777777" w:rsidTr="0065496F">
        <w:trPr>
          <w:trHeight w:val="170"/>
        </w:trPr>
        <w:tc>
          <w:tcPr>
            <w:tcW w:w="10244" w:type="dxa"/>
            <w:gridSpan w:val="2"/>
            <w:vAlign w:val="bottom"/>
          </w:tcPr>
          <w:p w14:paraId="0E46A527" w14:textId="77777777" w:rsidR="00A55A49" w:rsidRPr="002F0DE5" w:rsidRDefault="00A55A49">
            <w:pPr>
              <w:pStyle w:val="Notes"/>
              <w:rPr>
                <w:lang w:val="es-ES"/>
              </w:rPr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1" behindDoc="1" locked="0" layoutInCell="1" allowOverlap="1" wp14:anchorId="4458421F" wp14:editId="07EA4291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077C" w:rsidRPr="00A50ECF" w14:paraId="47E6DC18" w14:textId="77777777" w:rsidTr="004F670A">
        <w:trPr>
          <w:gridAfter w:val="1"/>
          <w:wAfter w:w="40" w:type="dxa"/>
          <w:trHeight w:val="283"/>
        </w:trPr>
        <w:tc>
          <w:tcPr>
            <w:tcW w:w="10204" w:type="dxa"/>
          </w:tcPr>
          <w:p w14:paraId="55DAD9EA" w14:textId="70C480A5" w:rsidR="004C077C" w:rsidRPr="00A50ECF" w:rsidRDefault="004C077C">
            <w:pPr>
              <w:pStyle w:val="subtitleblue"/>
            </w:pPr>
            <w:r w:rsidRPr="002F0DE5">
              <w:rPr>
                <w:color w:val="858585" w:themeColor="background2" w:themeShade="BF"/>
                <w:lang w:val="es-ES"/>
              </w:rPr>
              <w:tab/>
            </w:r>
            <w:r w:rsidRPr="002F0DE5">
              <w:rPr>
                <w:color w:val="858585" w:themeColor="background2" w:themeShade="BF"/>
                <w:lang w:val="es-ES"/>
              </w:rPr>
              <w:tab/>
            </w:r>
            <w:r>
              <w:t>ACTIVI</w:t>
            </w:r>
            <w:r w:rsidR="002F0DE5">
              <w:t>DAD</w:t>
            </w:r>
            <w:r w:rsidRPr="00A50ECF">
              <w:t xml:space="preserve"> 1: </w:t>
            </w:r>
            <w:r w:rsidRPr="00A50ECF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2F0DE5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A50ECF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4C077C" w:rsidRPr="009D2A18" w14:paraId="4F1A73D7" w14:textId="77777777" w:rsidTr="004F670A">
        <w:trPr>
          <w:gridAfter w:val="1"/>
          <w:wAfter w:w="40" w:type="dxa"/>
          <w:trHeight w:val="283"/>
        </w:trPr>
        <w:tc>
          <w:tcPr>
            <w:tcW w:w="10204" w:type="dxa"/>
          </w:tcPr>
          <w:p w14:paraId="23E624B2" w14:textId="09F5FFFB" w:rsidR="004C077C" w:rsidRPr="002F0DE5" w:rsidRDefault="004C077C" w:rsidP="0065496F">
            <w:pPr>
              <w:pStyle w:val="Maintext"/>
              <w:spacing w:after="240"/>
              <w:rPr>
                <w:lang w:val="es-ES"/>
              </w:rPr>
            </w:pPr>
            <w:r w:rsidRPr="002F0DE5">
              <w:rPr>
                <w:highlight w:val="lightGray"/>
                <w:lang w:val="es-ES"/>
              </w:rPr>
              <w:t>[Describ</w:t>
            </w:r>
            <w:r w:rsidR="002F0DE5" w:rsidRPr="002F0DE5">
              <w:rPr>
                <w:highlight w:val="lightGray"/>
                <w:lang w:val="es-ES"/>
              </w:rPr>
              <w:t>a los métodos de aprendizaje y enfoques que se aplicarán y las tareas que realizarán los participantes</w:t>
            </w:r>
            <w:r w:rsidRPr="002F0DE5">
              <w:rPr>
                <w:highlight w:val="lightGray"/>
                <w:lang w:val="es-ES"/>
              </w:rPr>
              <w:t>.]</w:t>
            </w:r>
          </w:p>
        </w:tc>
      </w:tr>
      <w:tr w:rsidR="004C077C" w:rsidRPr="009D2A18" w14:paraId="6B3D5408" w14:textId="77777777" w:rsidTr="004F670A">
        <w:trPr>
          <w:gridAfter w:val="1"/>
          <w:wAfter w:w="40" w:type="dxa"/>
          <w:trHeight w:val="283"/>
        </w:trPr>
        <w:tc>
          <w:tcPr>
            <w:tcW w:w="10204" w:type="dxa"/>
          </w:tcPr>
          <w:p w14:paraId="7E9668BF" w14:textId="3BE218F5" w:rsidR="004C077C" w:rsidRPr="002F0DE5" w:rsidRDefault="004C077C" w:rsidP="0065496F">
            <w:pPr>
              <w:pStyle w:val="Maintext"/>
              <w:spacing w:after="240"/>
              <w:rPr>
                <w:lang w:val="es-ES"/>
              </w:rPr>
            </w:pPr>
            <w:r w:rsidRPr="002F0DE5">
              <w:rPr>
                <w:highlight w:val="lightGray"/>
                <w:lang w:val="es-ES"/>
              </w:rPr>
              <w:t>[Describ</w:t>
            </w:r>
            <w:r w:rsidR="002F0DE5" w:rsidRPr="002F0DE5">
              <w:rPr>
                <w:highlight w:val="lightGray"/>
                <w:lang w:val="es-ES"/>
              </w:rPr>
              <w:t>a los resultados de aprendizaje esperados: Qué aprenderán los participantes durante la actividad en términos de</w:t>
            </w:r>
            <w:r w:rsidR="002F0DE5">
              <w:rPr>
                <w:highlight w:val="lightGray"/>
                <w:lang w:val="es-ES"/>
              </w:rPr>
              <w:t xml:space="preserve"> adquisición o mejora de los conocimientos, habilidad</w:t>
            </w:r>
            <w:r w:rsidRPr="002F0DE5">
              <w:rPr>
                <w:highlight w:val="lightGray"/>
                <w:lang w:val="es-ES"/>
              </w:rPr>
              <w:t>e</w:t>
            </w:r>
            <w:r w:rsidR="002F0DE5">
              <w:rPr>
                <w:highlight w:val="lightGray"/>
                <w:lang w:val="es-ES"/>
              </w:rPr>
              <w:t>s y competencias</w:t>
            </w:r>
            <w:r w:rsidRPr="002F0DE5">
              <w:rPr>
                <w:highlight w:val="lightGray"/>
                <w:lang w:val="es-ES"/>
              </w:rPr>
              <w:t>.]</w:t>
            </w:r>
          </w:p>
        </w:tc>
      </w:tr>
      <w:tr w:rsidR="004C077C" w:rsidRPr="00A50ECF" w14:paraId="5B66E191" w14:textId="77777777" w:rsidTr="004F670A">
        <w:trPr>
          <w:gridAfter w:val="1"/>
          <w:wAfter w:w="40" w:type="dxa"/>
          <w:trHeight w:val="283"/>
        </w:trPr>
        <w:tc>
          <w:tcPr>
            <w:tcW w:w="10204" w:type="dxa"/>
          </w:tcPr>
          <w:p w14:paraId="387AD5BF" w14:textId="0A12C762" w:rsidR="004C077C" w:rsidRPr="00A50ECF" w:rsidRDefault="004C077C">
            <w:pPr>
              <w:pStyle w:val="subtitleblue"/>
            </w:pPr>
            <w:r w:rsidRPr="002F0DE5">
              <w:rPr>
                <w:color w:val="858585" w:themeColor="background2" w:themeShade="BF"/>
                <w:lang w:val="es-ES"/>
              </w:rPr>
              <w:tab/>
            </w:r>
            <w:r w:rsidRPr="002F0DE5">
              <w:rPr>
                <w:color w:val="858585" w:themeColor="background2" w:themeShade="BF"/>
                <w:lang w:val="es-ES"/>
              </w:rPr>
              <w:tab/>
            </w:r>
            <w:r w:rsidR="002F0DE5">
              <w:t>ACTIVIDAD</w:t>
            </w:r>
            <w:r w:rsidR="002F0DE5" w:rsidRPr="00A50ECF">
              <w:t xml:space="preserve"> </w:t>
            </w:r>
            <w:r>
              <w:t>2</w:t>
            </w:r>
            <w:r w:rsidRPr="00A50ECF">
              <w:t xml:space="preserve">: </w:t>
            </w:r>
            <w:r w:rsidRPr="00A50ECF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2F0DE5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A50ECF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2F0DE5" w:rsidRPr="009D2A18" w14:paraId="32ED3FB3" w14:textId="77777777" w:rsidTr="004F670A">
        <w:trPr>
          <w:gridAfter w:val="1"/>
          <w:wAfter w:w="40" w:type="dxa"/>
          <w:trHeight w:val="283"/>
        </w:trPr>
        <w:tc>
          <w:tcPr>
            <w:tcW w:w="10204" w:type="dxa"/>
          </w:tcPr>
          <w:p w14:paraId="14E86812" w14:textId="75015C74" w:rsidR="002F0DE5" w:rsidRPr="002F0DE5" w:rsidRDefault="002F0DE5" w:rsidP="002F0DE5">
            <w:pPr>
              <w:pStyle w:val="Maintext"/>
              <w:spacing w:after="240"/>
              <w:rPr>
                <w:lang w:val="es-ES"/>
              </w:rPr>
            </w:pPr>
            <w:r w:rsidRPr="002F0DE5">
              <w:rPr>
                <w:highlight w:val="lightGray"/>
                <w:lang w:val="es-ES"/>
              </w:rPr>
              <w:t>[Describa los métodos de aprendizaje y enfoques que se aplicarán y las tareas que realizarán los participantes.]</w:t>
            </w:r>
          </w:p>
        </w:tc>
      </w:tr>
      <w:tr w:rsidR="002F0DE5" w:rsidRPr="009D2A18" w14:paraId="7EEC4035" w14:textId="77777777" w:rsidTr="004F670A">
        <w:trPr>
          <w:gridAfter w:val="1"/>
          <w:wAfter w:w="40" w:type="dxa"/>
          <w:trHeight w:val="283"/>
        </w:trPr>
        <w:tc>
          <w:tcPr>
            <w:tcW w:w="10204" w:type="dxa"/>
          </w:tcPr>
          <w:p w14:paraId="52B1829A" w14:textId="7B2B5206" w:rsidR="002F0DE5" w:rsidRPr="002F0DE5" w:rsidRDefault="002F0DE5" w:rsidP="002F0DE5">
            <w:pPr>
              <w:pStyle w:val="Maintext"/>
              <w:spacing w:after="240"/>
              <w:rPr>
                <w:lang w:val="es-ES"/>
              </w:rPr>
            </w:pPr>
            <w:r w:rsidRPr="002F0DE5">
              <w:rPr>
                <w:highlight w:val="lightGray"/>
                <w:lang w:val="es-ES"/>
              </w:rPr>
              <w:t>[Describa los resultados de aprendizaje esperados: Qué aprenderán los participantes durante la actividad en términos de</w:t>
            </w:r>
            <w:r>
              <w:rPr>
                <w:highlight w:val="lightGray"/>
                <w:lang w:val="es-ES"/>
              </w:rPr>
              <w:t xml:space="preserve"> adquisición o mejora de los conocimientos, habilidad</w:t>
            </w:r>
            <w:r w:rsidRPr="002F0DE5">
              <w:rPr>
                <w:highlight w:val="lightGray"/>
                <w:lang w:val="es-ES"/>
              </w:rPr>
              <w:t>e</w:t>
            </w:r>
            <w:r>
              <w:rPr>
                <w:highlight w:val="lightGray"/>
                <w:lang w:val="es-ES"/>
              </w:rPr>
              <w:t>s y competencias</w:t>
            </w:r>
            <w:r w:rsidRPr="002F0DE5">
              <w:rPr>
                <w:highlight w:val="lightGray"/>
                <w:lang w:val="es-ES"/>
              </w:rPr>
              <w:t>.]</w:t>
            </w:r>
          </w:p>
        </w:tc>
      </w:tr>
      <w:tr w:rsidR="004C077C" w:rsidRPr="00A50ECF" w14:paraId="1C4CCDFC" w14:textId="77777777" w:rsidTr="004F670A">
        <w:trPr>
          <w:gridAfter w:val="1"/>
          <w:wAfter w:w="40" w:type="dxa"/>
          <w:trHeight w:val="283"/>
        </w:trPr>
        <w:tc>
          <w:tcPr>
            <w:tcW w:w="10204" w:type="dxa"/>
          </w:tcPr>
          <w:p w14:paraId="5031A9D2" w14:textId="4280B0E5" w:rsidR="004C077C" w:rsidRPr="00A50ECF" w:rsidRDefault="004C077C">
            <w:pPr>
              <w:pStyle w:val="subtitleblue"/>
            </w:pPr>
            <w:r w:rsidRPr="002F0DE5">
              <w:rPr>
                <w:color w:val="858585" w:themeColor="background2" w:themeShade="BF"/>
                <w:lang w:val="es-ES"/>
              </w:rPr>
              <w:tab/>
            </w:r>
            <w:r w:rsidRPr="002F0DE5">
              <w:rPr>
                <w:color w:val="858585" w:themeColor="background2" w:themeShade="BF"/>
                <w:lang w:val="es-ES"/>
              </w:rPr>
              <w:tab/>
            </w:r>
            <w:r w:rsidR="002F0DE5">
              <w:t>ACTIVIDAD</w:t>
            </w:r>
            <w:r w:rsidR="002F0DE5" w:rsidRPr="00A50ECF">
              <w:t xml:space="preserve"> </w:t>
            </w:r>
            <w:r>
              <w:t>3</w:t>
            </w:r>
            <w:r w:rsidRPr="00A50ECF">
              <w:t xml:space="preserve">: </w:t>
            </w:r>
            <w:r w:rsidRPr="00A50ECF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2F0DE5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A50ECF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2F0DE5" w:rsidRPr="009D2A18" w14:paraId="59C6DB6F" w14:textId="77777777" w:rsidTr="004F670A">
        <w:trPr>
          <w:gridAfter w:val="1"/>
          <w:wAfter w:w="40" w:type="dxa"/>
          <w:trHeight w:val="283"/>
        </w:trPr>
        <w:tc>
          <w:tcPr>
            <w:tcW w:w="10204" w:type="dxa"/>
          </w:tcPr>
          <w:p w14:paraId="4986F737" w14:textId="5E4A6A22" w:rsidR="002F0DE5" w:rsidRPr="002F0DE5" w:rsidRDefault="002F0DE5" w:rsidP="002F0DE5">
            <w:pPr>
              <w:pStyle w:val="Maintext"/>
              <w:spacing w:after="240"/>
              <w:rPr>
                <w:lang w:val="es-ES"/>
              </w:rPr>
            </w:pPr>
            <w:r w:rsidRPr="002F0DE5">
              <w:rPr>
                <w:highlight w:val="lightGray"/>
                <w:lang w:val="es-ES"/>
              </w:rPr>
              <w:t>[Describa los métodos de aprendizaje y enfoques que se aplicarán y las tareas que realizarán los participantes.]</w:t>
            </w:r>
          </w:p>
        </w:tc>
      </w:tr>
      <w:tr w:rsidR="002F0DE5" w:rsidRPr="009D2A18" w14:paraId="0AE4AF30" w14:textId="77777777" w:rsidTr="0065496F">
        <w:trPr>
          <w:gridAfter w:val="1"/>
          <w:wAfter w:w="40" w:type="dxa"/>
          <w:trHeight w:val="283"/>
        </w:trPr>
        <w:tc>
          <w:tcPr>
            <w:tcW w:w="10204" w:type="dxa"/>
            <w:shd w:val="clear" w:color="auto" w:fill="auto"/>
          </w:tcPr>
          <w:p w14:paraId="3CDD2517" w14:textId="2A50E0AC" w:rsidR="002F0DE5" w:rsidRPr="002F0DE5" w:rsidRDefault="002F0DE5" w:rsidP="002F0DE5">
            <w:pPr>
              <w:pStyle w:val="Maintext"/>
              <w:spacing w:after="240"/>
              <w:rPr>
                <w:lang w:val="es-ES"/>
              </w:rPr>
            </w:pPr>
            <w:r w:rsidRPr="002F0DE5">
              <w:rPr>
                <w:highlight w:val="lightGray"/>
                <w:lang w:val="es-ES"/>
              </w:rPr>
              <w:t>[Describa los resultados de aprendizaje esperados: Qué aprenderán los participantes durante la actividad en términos de</w:t>
            </w:r>
            <w:r>
              <w:rPr>
                <w:highlight w:val="lightGray"/>
                <w:lang w:val="es-ES"/>
              </w:rPr>
              <w:t xml:space="preserve"> adquisición o mejora de los conocimientos, habilidad</w:t>
            </w:r>
            <w:r w:rsidRPr="002F0DE5">
              <w:rPr>
                <w:highlight w:val="lightGray"/>
                <w:lang w:val="es-ES"/>
              </w:rPr>
              <w:t>e</w:t>
            </w:r>
            <w:r>
              <w:rPr>
                <w:highlight w:val="lightGray"/>
                <w:lang w:val="es-ES"/>
              </w:rPr>
              <w:t>s y competencias</w:t>
            </w:r>
            <w:r w:rsidRPr="002F0DE5">
              <w:rPr>
                <w:highlight w:val="lightGray"/>
                <w:lang w:val="es-ES"/>
              </w:rPr>
              <w:t>.]</w:t>
            </w:r>
          </w:p>
        </w:tc>
      </w:tr>
    </w:tbl>
    <w:p w14:paraId="269CEAD5" w14:textId="77777777" w:rsidR="007C1E43" w:rsidRPr="002F0DE5" w:rsidRDefault="007C1E43" w:rsidP="00C87A31">
      <w:pPr>
        <w:pStyle w:val="Maintext"/>
        <w:ind w:left="0"/>
        <w:rPr>
          <w:sz w:val="28"/>
          <w:szCs w:val="28"/>
          <w:lang w:val="es-ES"/>
        </w:rPr>
      </w:pPr>
    </w:p>
    <w:tbl>
      <w:tblPr>
        <w:tblStyle w:val="Tablaconcuadrcula"/>
        <w:tblW w:w="103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81"/>
      </w:tblGrid>
      <w:tr w:rsidR="00C97496" w:rsidRPr="00A50ECF" w14:paraId="696D945C" w14:textId="77777777" w:rsidTr="00332241">
        <w:trPr>
          <w:trHeight w:val="132"/>
        </w:trPr>
        <w:tc>
          <w:tcPr>
            <w:tcW w:w="10381" w:type="dxa"/>
            <w:vAlign w:val="bottom"/>
          </w:tcPr>
          <w:p w14:paraId="30E557FF" w14:textId="4AAF3CA4" w:rsidR="00C97496" w:rsidRPr="00A50ECF" w:rsidRDefault="00EC0844">
            <w:proofErr w:type="spellStart"/>
            <w:r>
              <w:rPr>
                <w:color w:val="auto"/>
              </w:rPr>
              <w:t>Listado</w:t>
            </w:r>
            <w:proofErr w:type="spellEnd"/>
            <w:r>
              <w:rPr>
                <w:color w:val="auto"/>
              </w:rPr>
              <w:t xml:space="preserve"> de </w:t>
            </w:r>
            <w:proofErr w:type="spellStart"/>
            <w:r>
              <w:rPr>
                <w:color w:val="auto"/>
              </w:rPr>
              <w:t>p</w:t>
            </w:r>
            <w:r w:rsidR="00672810">
              <w:rPr>
                <w:color w:val="auto"/>
              </w:rPr>
              <w:t>articipant</w:t>
            </w:r>
            <w:r>
              <w:rPr>
                <w:color w:val="auto"/>
              </w:rPr>
              <w:t>es</w:t>
            </w:r>
            <w:proofErr w:type="spellEnd"/>
          </w:p>
        </w:tc>
      </w:tr>
      <w:tr w:rsidR="00C97496" w:rsidRPr="00A50ECF" w14:paraId="02B4A65C" w14:textId="77777777" w:rsidTr="00332241">
        <w:trPr>
          <w:trHeight w:val="170"/>
        </w:trPr>
        <w:tc>
          <w:tcPr>
            <w:tcW w:w="10381" w:type="dxa"/>
            <w:vAlign w:val="bottom"/>
          </w:tcPr>
          <w:p w14:paraId="2BE170E4" w14:textId="77777777" w:rsidR="00C97496" w:rsidRPr="00A50ECF" w:rsidRDefault="00C97496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2" behindDoc="1" locked="0" layoutInCell="1" allowOverlap="1" wp14:anchorId="45D3BD0D" wp14:editId="67086380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97496" w14:paraId="14BBE4BF" w14:textId="77777777" w:rsidTr="00332241">
        <w:trPr>
          <w:trHeight w:val="283"/>
        </w:trPr>
        <w:tc>
          <w:tcPr>
            <w:tcW w:w="10381" w:type="dxa"/>
          </w:tcPr>
          <w:tbl>
            <w:tblPr>
              <w:tblStyle w:val="Tablaconcuadrcula"/>
              <w:tblW w:w="5000" w:type="pct"/>
              <w:tblBorders>
                <w:top w:val="single" w:sz="8" w:space="0" w:color="B2B2B2"/>
                <w:left w:val="single" w:sz="8" w:space="0" w:color="B2B2B2"/>
                <w:bottom w:val="single" w:sz="8" w:space="0" w:color="B2B2B2"/>
                <w:right w:val="single" w:sz="8" w:space="0" w:color="B2B2B2"/>
                <w:insideH w:val="single" w:sz="8" w:space="0" w:color="B2B2B2"/>
                <w:insideV w:val="single" w:sz="8" w:space="0" w:color="B2B2B2"/>
              </w:tblBorders>
              <w:tblLook w:val="04A0" w:firstRow="1" w:lastRow="0" w:firstColumn="1" w:lastColumn="0" w:noHBand="0" w:noVBand="1"/>
            </w:tblPr>
            <w:tblGrid>
              <w:gridCol w:w="841"/>
              <w:gridCol w:w="4760"/>
              <w:gridCol w:w="4760"/>
            </w:tblGrid>
            <w:tr w:rsidR="000F2780" w14:paraId="43E674DD" w14:textId="77777777" w:rsidTr="00F7775A">
              <w:trPr>
                <w:trHeight w:val="625"/>
              </w:trPr>
              <w:tc>
                <w:tcPr>
                  <w:tcW w:w="406" w:type="pct"/>
                  <w:shd w:val="clear" w:color="auto" w:fill="EFEFEF" w:themeFill="background2" w:themeFillTint="33"/>
                  <w:vAlign w:val="center"/>
                </w:tcPr>
                <w:p w14:paraId="7CBA7112" w14:textId="7BB3D1FA" w:rsidR="000F2780" w:rsidRDefault="00EC113F" w:rsidP="00EC113F">
                  <w:pPr>
                    <w:pStyle w:val="subtitleblue"/>
                    <w:spacing w:before="0" w:after="0"/>
                    <w:jc w:val="center"/>
                  </w:pPr>
                  <w:r>
                    <w:t>#</w:t>
                  </w:r>
                </w:p>
              </w:tc>
              <w:tc>
                <w:tcPr>
                  <w:tcW w:w="2297" w:type="pct"/>
                  <w:shd w:val="clear" w:color="auto" w:fill="EFEFEF" w:themeFill="background2" w:themeFillTint="33"/>
                  <w:vAlign w:val="center"/>
                </w:tcPr>
                <w:p w14:paraId="07DB9B38" w14:textId="1B2C7421" w:rsidR="000F2780" w:rsidRDefault="00EC0844">
                  <w:pPr>
                    <w:pStyle w:val="subtitleblue"/>
                    <w:spacing w:before="0" w:after="0"/>
                    <w:jc w:val="center"/>
                  </w:pPr>
                  <w:r>
                    <w:t>NOMBRE Y APELLIDOS</w:t>
                  </w:r>
                </w:p>
              </w:tc>
              <w:tc>
                <w:tcPr>
                  <w:tcW w:w="2297" w:type="pct"/>
                  <w:shd w:val="clear" w:color="auto" w:fill="EFEFEF" w:themeFill="background2" w:themeFillTint="33"/>
                  <w:vAlign w:val="center"/>
                </w:tcPr>
                <w:p w14:paraId="0EDE6420" w14:textId="060E3068" w:rsidR="000F2780" w:rsidRDefault="000F2780">
                  <w:pPr>
                    <w:pStyle w:val="subtitleblue"/>
                    <w:spacing w:before="0" w:after="0"/>
                    <w:jc w:val="center"/>
                  </w:pPr>
                  <w:r>
                    <w:t>ORGANI</w:t>
                  </w:r>
                  <w:r w:rsidR="00EC0844">
                    <w:t>Z</w:t>
                  </w:r>
                  <w:r>
                    <w:t>A</w:t>
                  </w:r>
                  <w:r w:rsidR="00EC0844">
                    <w:t>C</w:t>
                  </w:r>
                  <w:r>
                    <w:t>I</w:t>
                  </w:r>
                  <w:r w:rsidR="00EC0844">
                    <w:t>Ó</w:t>
                  </w:r>
                  <w:r>
                    <w:t>N</w:t>
                  </w:r>
                </w:p>
              </w:tc>
            </w:tr>
            <w:tr w:rsidR="000F2780" w:rsidRPr="00052694" w14:paraId="32F59136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221C254C" w14:textId="1F901BB6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 w:rsidRPr="005B6E83">
                    <w:t>1</w:t>
                  </w:r>
                </w:p>
              </w:tc>
              <w:tc>
                <w:tcPr>
                  <w:tcW w:w="2297" w:type="pct"/>
                  <w:vAlign w:val="center"/>
                </w:tcPr>
                <w:p w14:paraId="7B1E0BC8" w14:textId="1BD07316" w:rsidR="000F2780" w:rsidRPr="00052694" w:rsidRDefault="000F2780" w:rsidP="005B6E83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  <w:r w:rsidRPr="00052694">
                    <w:rPr>
                      <w:highlight w:val="lightGray"/>
                      <w:lang w:val="es-ES"/>
                    </w:rPr>
                    <w:t>[</w:t>
                  </w:r>
                  <w:r w:rsidR="00EC0844" w:rsidRPr="00052694">
                    <w:rPr>
                      <w:highlight w:val="lightGray"/>
                      <w:lang w:val="es-ES"/>
                    </w:rPr>
                    <w:t xml:space="preserve">incluya los participantes de las organizaciones de </w:t>
                  </w:r>
                  <w:r w:rsidR="00A477F7">
                    <w:rPr>
                      <w:highlight w:val="lightGray"/>
                      <w:lang w:val="es-ES"/>
                    </w:rPr>
                    <w:t>envío</w:t>
                  </w:r>
                  <w:r w:rsidR="00A477F7" w:rsidRPr="00052694">
                    <w:rPr>
                      <w:highlight w:val="lightGray"/>
                      <w:lang w:val="es-ES"/>
                    </w:rPr>
                    <w:t xml:space="preserve"> </w:t>
                  </w:r>
                  <w:r w:rsidR="00EC0844" w:rsidRPr="00052694">
                    <w:rPr>
                      <w:highlight w:val="lightGray"/>
                      <w:lang w:val="es-ES"/>
                    </w:rPr>
                    <w:t xml:space="preserve">y </w:t>
                  </w:r>
                  <w:r w:rsidR="00052694">
                    <w:rPr>
                      <w:highlight w:val="lightGray"/>
                      <w:lang w:val="es-ES"/>
                    </w:rPr>
                    <w:t>a</w:t>
                  </w:r>
                  <w:r w:rsidR="00EC0844" w:rsidRPr="00052694">
                    <w:rPr>
                      <w:highlight w:val="lightGray"/>
                      <w:lang w:val="es-ES"/>
                    </w:rPr>
                    <w:t>cogida. Añada filas si lo necesita</w:t>
                  </w:r>
                  <w:r w:rsidR="00EC113F" w:rsidRPr="00052694">
                    <w:rPr>
                      <w:highlight w:val="lightGray"/>
                      <w:lang w:val="es-ES"/>
                    </w:rPr>
                    <w:t>]</w:t>
                  </w:r>
                </w:p>
              </w:tc>
              <w:tc>
                <w:tcPr>
                  <w:tcW w:w="2297" w:type="pct"/>
                  <w:vAlign w:val="center"/>
                </w:tcPr>
                <w:p w14:paraId="4AB6EC05" w14:textId="1511F63B" w:rsidR="000F2780" w:rsidRPr="00052694" w:rsidRDefault="000F2780" w:rsidP="005B6E83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</w:tr>
            <w:tr w:rsidR="000F2780" w14:paraId="0FBFA594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21C44574" w14:textId="484C45C0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2</w:t>
                  </w:r>
                </w:p>
              </w:tc>
              <w:tc>
                <w:tcPr>
                  <w:tcW w:w="2297" w:type="pct"/>
                  <w:vAlign w:val="center"/>
                </w:tcPr>
                <w:p w14:paraId="11D087D5" w14:textId="36958962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07F7A73C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4275AB72" w14:textId="77777777" w:rsidTr="00F7775A">
              <w:trPr>
                <w:trHeight w:val="254"/>
              </w:trPr>
              <w:tc>
                <w:tcPr>
                  <w:tcW w:w="406" w:type="pct"/>
                  <w:vAlign w:val="center"/>
                </w:tcPr>
                <w:p w14:paraId="3062E723" w14:textId="311CAC2B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3</w:t>
                  </w:r>
                </w:p>
              </w:tc>
              <w:tc>
                <w:tcPr>
                  <w:tcW w:w="2297" w:type="pct"/>
                  <w:vAlign w:val="center"/>
                </w:tcPr>
                <w:p w14:paraId="463FE306" w14:textId="43A8737A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1BF5493B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0B261762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4B8D7148" w14:textId="3405CA29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4</w:t>
                  </w:r>
                </w:p>
              </w:tc>
              <w:tc>
                <w:tcPr>
                  <w:tcW w:w="2297" w:type="pct"/>
                  <w:vAlign w:val="center"/>
                </w:tcPr>
                <w:p w14:paraId="373F12E6" w14:textId="4E025BED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09C4DD45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059DD76B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4C0F9A09" w14:textId="5D2946E2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5</w:t>
                  </w:r>
                </w:p>
              </w:tc>
              <w:tc>
                <w:tcPr>
                  <w:tcW w:w="2297" w:type="pct"/>
                  <w:vAlign w:val="center"/>
                </w:tcPr>
                <w:p w14:paraId="4F5BC62B" w14:textId="1626080D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0ECE48F9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057E5D9E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3A62D7A3" w14:textId="13912A97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6</w:t>
                  </w:r>
                </w:p>
              </w:tc>
              <w:tc>
                <w:tcPr>
                  <w:tcW w:w="2297" w:type="pct"/>
                  <w:vAlign w:val="center"/>
                </w:tcPr>
                <w:p w14:paraId="63FFD5D8" w14:textId="1AB55AA3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68BBBE3F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73B63D1B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09E1EE6E" w14:textId="431B9834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7</w:t>
                  </w:r>
                </w:p>
              </w:tc>
              <w:tc>
                <w:tcPr>
                  <w:tcW w:w="2297" w:type="pct"/>
                  <w:vAlign w:val="center"/>
                </w:tcPr>
                <w:p w14:paraId="194A021D" w14:textId="7C454E83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473FC004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424F1276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4D71BFC9" w14:textId="14AAE952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8</w:t>
                  </w:r>
                </w:p>
              </w:tc>
              <w:tc>
                <w:tcPr>
                  <w:tcW w:w="2297" w:type="pct"/>
                  <w:vAlign w:val="center"/>
                </w:tcPr>
                <w:p w14:paraId="6BAFBE7F" w14:textId="11C85501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502BFB28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34E6A400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4031DF94" w14:textId="7BC5ADE0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9</w:t>
                  </w:r>
                </w:p>
              </w:tc>
              <w:tc>
                <w:tcPr>
                  <w:tcW w:w="2297" w:type="pct"/>
                  <w:vAlign w:val="center"/>
                </w:tcPr>
                <w:p w14:paraId="4EE5F68A" w14:textId="203F872F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672FEEBD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51339FA2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5DE8EC4B" w14:textId="162B4565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10</w:t>
                  </w:r>
                </w:p>
              </w:tc>
              <w:tc>
                <w:tcPr>
                  <w:tcW w:w="2297" w:type="pct"/>
                  <w:vAlign w:val="center"/>
                </w:tcPr>
                <w:p w14:paraId="3F18AC28" w14:textId="01776EF9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30914C94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</w:tbl>
          <w:p w14:paraId="135DE8E2" w14:textId="77777777" w:rsidR="00C97496" w:rsidRDefault="00C97496">
            <w:pPr>
              <w:pStyle w:val="Textout"/>
            </w:pPr>
          </w:p>
        </w:tc>
      </w:tr>
    </w:tbl>
    <w:p w14:paraId="0743212C" w14:textId="77777777" w:rsidR="00C97496" w:rsidRDefault="00C97496" w:rsidP="007A40EA">
      <w:pPr>
        <w:pStyle w:val="Maintext"/>
        <w:ind w:left="0"/>
        <w:rPr>
          <w:sz w:val="28"/>
          <w:szCs w:val="28"/>
        </w:rPr>
      </w:pPr>
    </w:p>
    <w:p w14:paraId="73FD40E4" w14:textId="77777777" w:rsidR="007A40EA" w:rsidRPr="007A40EA" w:rsidRDefault="007A40EA" w:rsidP="007A40EA">
      <w:pPr>
        <w:pStyle w:val="Maintext"/>
        <w:ind w:left="0"/>
        <w:rPr>
          <w:sz w:val="28"/>
          <w:szCs w:val="28"/>
        </w:rPr>
      </w:pPr>
    </w:p>
    <w:tbl>
      <w:tblPr>
        <w:tblStyle w:val="Tablaconcuadrcula"/>
        <w:tblW w:w="103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7"/>
        <w:gridCol w:w="2728"/>
      </w:tblGrid>
      <w:tr w:rsidR="00E410AD" w:rsidRPr="009D2A18" w14:paraId="1B58ADB8" w14:textId="77777777" w:rsidTr="00251A2F">
        <w:trPr>
          <w:trHeight w:val="283"/>
        </w:trPr>
        <w:tc>
          <w:tcPr>
            <w:tcW w:w="10381" w:type="dxa"/>
            <w:gridSpan w:val="3"/>
          </w:tcPr>
          <w:p w14:paraId="35446162" w14:textId="7C91BAFA" w:rsidR="00E410AD" w:rsidRPr="00BE5F64" w:rsidRDefault="00BE5F64" w:rsidP="00E410AD">
            <w:pPr>
              <w:pStyle w:val="Maintext"/>
              <w:spacing w:after="120"/>
              <w:ind w:left="0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  <w:r w:rsidRPr="00BE5F64">
              <w:rPr>
                <w:lang w:val="es-ES"/>
              </w:rPr>
              <w:lastRenderedPageBreak/>
              <w:t>Los abajo firmantes declaran que la información declarada en este documento es</w:t>
            </w:r>
            <w:r>
              <w:rPr>
                <w:lang w:val="es-ES"/>
              </w:rPr>
              <w:t xml:space="preserve"> veraz y completa</w:t>
            </w:r>
            <w:r w:rsidR="005F192F" w:rsidRPr="00BE5F64">
              <w:rPr>
                <w:lang w:val="es-ES"/>
              </w:rPr>
              <w:t>.</w:t>
            </w:r>
          </w:p>
        </w:tc>
      </w:tr>
      <w:tr w:rsidR="00251A2F" w14:paraId="1D60B2E9" w14:textId="77777777" w:rsidTr="007A40EA">
        <w:trPr>
          <w:trHeight w:val="283"/>
        </w:trPr>
        <w:tc>
          <w:tcPr>
            <w:tcW w:w="3826" w:type="dxa"/>
            <w:vAlign w:val="bottom"/>
          </w:tcPr>
          <w:p w14:paraId="68F11B7C" w14:textId="76701312" w:rsidR="00251A2F" w:rsidRPr="00BE5F64" w:rsidRDefault="00251A2F">
            <w:pPr>
              <w:pStyle w:val="subtitleblue"/>
              <w:spacing w:before="60"/>
              <w:rPr>
                <w:lang w:val="es-ES"/>
              </w:rPr>
            </w:pPr>
            <w:r w:rsidRPr="00BE5F64">
              <w:rPr>
                <w:lang w:val="es-ES"/>
              </w:rPr>
              <w:tab/>
            </w:r>
            <w:r w:rsidRPr="00BE5F64">
              <w:rPr>
                <w:lang w:val="es-ES"/>
              </w:rPr>
              <w:tab/>
            </w:r>
            <w:r w:rsidR="00BE5F64" w:rsidRPr="00BE5F64">
              <w:rPr>
                <w:lang w:val="es-ES"/>
              </w:rPr>
              <w:t>POR LA ORGANIZACIÓN DE ENVÍO</w:t>
            </w:r>
            <w:r w:rsidR="00BE5F64">
              <w:rPr>
                <w:color w:val="858585" w:themeColor="background2" w:themeShade="BF"/>
                <w:lang w:val="es-ES"/>
              </w:rPr>
              <w:t xml:space="preserve"> </w:t>
            </w:r>
            <w:r w:rsidRPr="00BE5F64">
              <w:rPr>
                <w:lang w:val="es-ES"/>
              </w:rPr>
              <w:tab/>
            </w:r>
            <w:r w:rsidRPr="00BE5F64">
              <w:rPr>
                <w:lang w:val="es-ES"/>
              </w:rPr>
              <w:tab/>
            </w:r>
          </w:p>
        </w:tc>
        <w:tc>
          <w:tcPr>
            <w:tcW w:w="3827" w:type="dxa"/>
            <w:vAlign w:val="bottom"/>
          </w:tcPr>
          <w:p w14:paraId="04B84D1A" w14:textId="70D0CA46" w:rsidR="00251A2F" w:rsidRPr="000B7F6E" w:rsidRDefault="00251A2F">
            <w:pPr>
              <w:pStyle w:val="subtitleblue"/>
              <w:spacing w:before="60"/>
            </w:pPr>
            <w:r w:rsidRPr="00BE5F64">
              <w:rPr>
                <w:lang w:val="es-ES"/>
              </w:rPr>
              <w:tab/>
            </w:r>
            <w:r w:rsidRPr="00BE5F64">
              <w:rPr>
                <w:lang w:val="es-ES"/>
              </w:rPr>
              <w:tab/>
            </w:r>
            <w:r w:rsidR="00BE5F64">
              <w:t>FECHA</w:t>
            </w:r>
          </w:p>
        </w:tc>
        <w:tc>
          <w:tcPr>
            <w:tcW w:w="2728" w:type="dxa"/>
            <w:vAlign w:val="bottom"/>
          </w:tcPr>
          <w:p w14:paraId="2D7284E3" w14:textId="1B5BFF4E" w:rsidR="00251A2F" w:rsidRPr="001067DE" w:rsidRDefault="00251A2F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BE5F64">
              <w:t>FIRMA</w:t>
            </w:r>
          </w:p>
        </w:tc>
      </w:tr>
      <w:tr w:rsidR="00251A2F" w:rsidRPr="009D2A18" w14:paraId="070EB919" w14:textId="77777777" w:rsidTr="007A40EA">
        <w:trPr>
          <w:trHeight w:val="283"/>
        </w:trPr>
        <w:tc>
          <w:tcPr>
            <w:tcW w:w="3826" w:type="dxa"/>
            <w:vMerge w:val="restart"/>
          </w:tcPr>
          <w:p w14:paraId="21BC6233" w14:textId="155C3D54" w:rsidR="00251A2F" w:rsidRPr="00052694" w:rsidRDefault="00BE5F64">
            <w:pPr>
              <w:pStyle w:val="Maintext"/>
              <w:rPr>
                <w:lang w:val="es-ES"/>
              </w:rPr>
            </w:pPr>
            <w:r w:rsidRPr="00052694">
              <w:rPr>
                <w:highlight w:val="lightGray"/>
                <w:lang w:val="es-ES"/>
              </w:rPr>
              <w:t>Nombre complet</w:t>
            </w:r>
            <w:r w:rsidR="00052694">
              <w:rPr>
                <w:highlight w:val="lightGray"/>
                <w:lang w:val="es-ES"/>
              </w:rPr>
              <w:t>o</w:t>
            </w:r>
            <w:r w:rsidRPr="00052694">
              <w:rPr>
                <w:highlight w:val="lightGray"/>
                <w:lang w:val="es-ES"/>
              </w:rPr>
              <w:t xml:space="preserve"> y cargo del representante legal </w:t>
            </w:r>
          </w:p>
        </w:tc>
        <w:tc>
          <w:tcPr>
            <w:tcW w:w="3827" w:type="dxa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251A2F" w:rsidRPr="009D2A18" w14:paraId="6E2258E4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530FF1ED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25C1022B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787CE2C4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6A146D6A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2CB67139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36B92415" w14:textId="77777777" w:rsidR="00251A2F" w:rsidRPr="00052694" w:rsidRDefault="00251A2F">
            <w:pPr>
              <w:pStyle w:val="Maintext"/>
              <w:rPr>
                <w:lang w:val="es-ES"/>
              </w:rPr>
            </w:pPr>
          </w:p>
        </w:tc>
        <w:tc>
          <w:tcPr>
            <w:tcW w:w="2728" w:type="dxa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251A2F" w:rsidRPr="009D2A18" w14:paraId="4FAA3799" w14:textId="77777777">
              <w:tc>
                <w:tcPr>
                  <w:tcW w:w="2409" w:type="dxa"/>
                  <w:vAlign w:val="center"/>
                </w:tcPr>
                <w:p w14:paraId="77A9F9D7" w14:textId="77777777" w:rsidR="00251A2F" w:rsidRPr="00052694" w:rsidRDefault="00251A2F">
                  <w:pPr>
                    <w:pStyle w:val="Maintext"/>
                    <w:ind w:left="0"/>
                    <w:jc w:val="center"/>
                    <w:rPr>
                      <w:strike/>
                      <w:lang w:val="es-ES"/>
                    </w:rPr>
                  </w:pPr>
                </w:p>
                <w:p w14:paraId="4EE2A07F" w14:textId="77777777" w:rsidR="00251A2F" w:rsidRPr="00052694" w:rsidRDefault="00251A2F">
                  <w:pPr>
                    <w:pStyle w:val="Maintext"/>
                    <w:ind w:left="0"/>
                    <w:jc w:val="center"/>
                    <w:rPr>
                      <w:strike/>
                      <w:lang w:val="es-ES"/>
                    </w:rPr>
                  </w:pPr>
                </w:p>
                <w:p w14:paraId="6733F77C" w14:textId="77777777" w:rsidR="00251A2F" w:rsidRPr="00052694" w:rsidRDefault="00251A2F">
                  <w:pPr>
                    <w:pStyle w:val="Maintext"/>
                    <w:ind w:left="0"/>
                    <w:jc w:val="center"/>
                    <w:rPr>
                      <w:strike/>
                      <w:lang w:val="es-ES"/>
                    </w:rPr>
                  </w:pPr>
                </w:p>
              </w:tc>
            </w:tr>
          </w:tbl>
          <w:p w14:paraId="5023C378" w14:textId="77777777" w:rsidR="00251A2F" w:rsidRPr="00052694" w:rsidRDefault="00251A2F">
            <w:pPr>
              <w:pStyle w:val="Maintext"/>
              <w:rPr>
                <w:strike/>
                <w:lang w:val="es-ES"/>
              </w:rPr>
            </w:pPr>
          </w:p>
        </w:tc>
      </w:tr>
      <w:tr w:rsidR="00251A2F" w:rsidRPr="009D2A18" w14:paraId="583DEBAE" w14:textId="77777777" w:rsidTr="007A40EA">
        <w:trPr>
          <w:trHeight w:val="340"/>
        </w:trPr>
        <w:tc>
          <w:tcPr>
            <w:tcW w:w="3826" w:type="dxa"/>
            <w:vMerge/>
            <w:vAlign w:val="center"/>
          </w:tcPr>
          <w:p w14:paraId="5ADFBA24" w14:textId="77777777" w:rsidR="00251A2F" w:rsidRPr="00052694" w:rsidRDefault="00251A2F">
            <w:pPr>
              <w:pStyle w:val="subtitleblue"/>
              <w:spacing w:before="60"/>
              <w:rPr>
                <w:lang w:val="es-ES"/>
              </w:rPr>
            </w:pPr>
          </w:p>
        </w:tc>
        <w:tc>
          <w:tcPr>
            <w:tcW w:w="3827" w:type="dxa"/>
            <w:vAlign w:val="center"/>
          </w:tcPr>
          <w:p w14:paraId="53F4CA8C" w14:textId="77777777" w:rsidR="00251A2F" w:rsidRPr="00052694" w:rsidRDefault="00251A2F">
            <w:pPr>
              <w:pStyle w:val="subtitleblue"/>
              <w:spacing w:before="60"/>
              <w:rPr>
                <w:lang w:val="es-ES"/>
              </w:rPr>
            </w:pPr>
          </w:p>
        </w:tc>
        <w:tc>
          <w:tcPr>
            <w:tcW w:w="2728" w:type="dxa"/>
            <w:vMerge/>
            <w:vAlign w:val="center"/>
          </w:tcPr>
          <w:p w14:paraId="710B4408" w14:textId="77777777" w:rsidR="00251A2F" w:rsidRPr="00052694" w:rsidRDefault="00251A2F">
            <w:pPr>
              <w:pStyle w:val="subtitleblue"/>
              <w:spacing w:before="60"/>
              <w:rPr>
                <w:lang w:val="es-ES"/>
              </w:rPr>
            </w:pPr>
          </w:p>
        </w:tc>
      </w:tr>
      <w:tr w:rsidR="00251A2F" w:rsidRPr="009D2A18" w14:paraId="38AD9211" w14:textId="77777777" w:rsidTr="007A40EA">
        <w:trPr>
          <w:trHeight w:val="283"/>
        </w:trPr>
        <w:tc>
          <w:tcPr>
            <w:tcW w:w="3826" w:type="dxa"/>
            <w:vMerge/>
          </w:tcPr>
          <w:p w14:paraId="5A8746F4" w14:textId="77777777" w:rsidR="00251A2F" w:rsidRPr="00052694" w:rsidRDefault="00251A2F">
            <w:pPr>
              <w:pStyle w:val="Maintext"/>
              <w:rPr>
                <w:lang w:val="es-ES"/>
              </w:rPr>
            </w:pPr>
          </w:p>
        </w:tc>
        <w:tc>
          <w:tcPr>
            <w:tcW w:w="3827" w:type="dxa"/>
          </w:tcPr>
          <w:p w14:paraId="12B9E931" w14:textId="77777777" w:rsidR="00251A2F" w:rsidRPr="00052694" w:rsidRDefault="00251A2F">
            <w:pPr>
              <w:pStyle w:val="Maintext"/>
              <w:rPr>
                <w:lang w:val="es-ES"/>
              </w:rPr>
            </w:pPr>
          </w:p>
        </w:tc>
        <w:tc>
          <w:tcPr>
            <w:tcW w:w="2728" w:type="dxa"/>
            <w:vMerge/>
          </w:tcPr>
          <w:p w14:paraId="0133BB85" w14:textId="77777777" w:rsidR="00251A2F" w:rsidRPr="00052694" w:rsidRDefault="00251A2F">
            <w:pPr>
              <w:pStyle w:val="Maintext"/>
              <w:rPr>
                <w:strike/>
                <w:lang w:val="es-ES"/>
              </w:rPr>
            </w:pPr>
          </w:p>
        </w:tc>
      </w:tr>
    </w:tbl>
    <w:p w14:paraId="75C96B38" w14:textId="77777777" w:rsidR="00251A2F" w:rsidRPr="00052694" w:rsidRDefault="00251A2F" w:rsidP="00251A2F">
      <w:pPr>
        <w:rPr>
          <w:sz w:val="16"/>
          <w:szCs w:val="16"/>
          <w:lang w:val="es-ES"/>
        </w:rPr>
      </w:pPr>
    </w:p>
    <w:p w14:paraId="4B232EDE" w14:textId="77777777" w:rsidR="00251A2F" w:rsidRPr="00052694" w:rsidRDefault="00251A2F" w:rsidP="00251A2F">
      <w:pPr>
        <w:rPr>
          <w:sz w:val="16"/>
          <w:szCs w:val="16"/>
          <w:lang w:val="es-ES"/>
        </w:rPr>
      </w:pPr>
    </w:p>
    <w:tbl>
      <w:tblPr>
        <w:tblStyle w:val="Tablaconcuadrcula"/>
        <w:tblW w:w="5002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6"/>
        <w:gridCol w:w="2728"/>
      </w:tblGrid>
      <w:tr w:rsidR="00251A2F" w14:paraId="5DAFE65A" w14:textId="77777777">
        <w:trPr>
          <w:trHeight w:val="283"/>
        </w:trPr>
        <w:tc>
          <w:tcPr>
            <w:tcW w:w="1843" w:type="pct"/>
            <w:vAlign w:val="bottom"/>
          </w:tcPr>
          <w:p w14:paraId="1FC9C74D" w14:textId="08C7DCD8" w:rsidR="00251A2F" w:rsidRPr="00BE5F64" w:rsidRDefault="00251A2F">
            <w:pPr>
              <w:pStyle w:val="subtitleblue"/>
              <w:spacing w:before="60"/>
              <w:rPr>
                <w:lang w:val="es-ES"/>
              </w:rPr>
            </w:pPr>
            <w:r w:rsidRPr="00052694">
              <w:rPr>
                <w:lang w:val="es-ES"/>
              </w:rPr>
              <w:tab/>
            </w:r>
            <w:r w:rsidRPr="00052694">
              <w:rPr>
                <w:color w:val="858585" w:themeColor="background2" w:themeShade="BF"/>
                <w:lang w:val="es-ES"/>
              </w:rPr>
              <w:tab/>
            </w:r>
            <w:r w:rsidRPr="00052694">
              <w:rPr>
                <w:lang w:val="es-ES"/>
              </w:rPr>
              <w:tab/>
            </w:r>
            <w:r w:rsidR="00BE5F64" w:rsidRPr="00BE5F64">
              <w:rPr>
                <w:lang w:val="es-ES"/>
              </w:rPr>
              <w:t xml:space="preserve">POR LA ORGANIZACIÓN DE </w:t>
            </w:r>
            <w:r w:rsidR="00BE5F64">
              <w:rPr>
                <w:lang w:val="es-ES"/>
              </w:rPr>
              <w:t xml:space="preserve">ACOGIDA </w:t>
            </w:r>
          </w:p>
        </w:tc>
        <w:tc>
          <w:tcPr>
            <w:tcW w:w="1843" w:type="pct"/>
            <w:vAlign w:val="bottom"/>
          </w:tcPr>
          <w:p w14:paraId="1AEFA7D9" w14:textId="5CEA72D6" w:rsidR="00251A2F" w:rsidRPr="000B7F6E" w:rsidRDefault="00251A2F">
            <w:pPr>
              <w:pStyle w:val="subtitleblue"/>
              <w:spacing w:before="60"/>
            </w:pPr>
            <w:r w:rsidRPr="00BE5F64">
              <w:rPr>
                <w:lang w:val="es-ES"/>
              </w:rPr>
              <w:tab/>
            </w:r>
            <w:r w:rsidRPr="00BE5F64">
              <w:rPr>
                <w:lang w:val="es-ES"/>
              </w:rPr>
              <w:tab/>
            </w:r>
            <w:r w:rsidR="00BE5F64">
              <w:t>FECHA</w:t>
            </w:r>
          </w:p>
        </w:tc>
        <w:tc>
          <w:tcPr>
            <w:tcW w:w="1314" w:type="pct"/>
            <w:vAlign w:val="bottom"/>
          </w:tcPr>
          <w:p w14:paraId="7706DF42" w14:textId="332B30CD" w:rsidR="00251A2F" w:rsidRPr="001067DE" w:rsidRDefault="00251A2F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BE5F64">
              <w:t>FIRMA</w:t>
            </w:r>
          </w:p>
        </w:tc>
      </w:tr>
      <w:tr w:rsidR="00251A2F" w:rsidRPr="009D2A18" w14:paraId="63241CB7" w14:textId="77777777">
        <w:trPr>
          <w:trHeight w:val="283"/>
        </w:trPr>
        <w:tc>
          <w:tcPr>
            <w:tcW w:w="1843" w:type="pct"/>
            <w:vMerge w:val="restart"/>
          </w:tcPr>
          <w:p w14:paraId="402502CE" w14:textId="2D5D3F0D" w:rsidR="00251A2F" w:rsidRPr="00BE5F64" w:rsidRDefault="00BE5F64">
            <w:pPr>
              <w:pStyle w:val="Maintext"/>
              <w:rPr>
                <w:lang w:val="es-ES"/>
              </w:rPr>
            </w:pPr>
            <w:r w:rsidRPr="00BE5F64">
              <w:rPr>
                <w:highlight w:val="lightGray"/>
                <w:lang w:val="es-ES"/>
              </w:rPr>
              <w:t>Nombre complet</w:t>
            </w:r>
            <w:r w:rsidR="00052694">
              <w:rPr>
                <w:highlight w:val="lightGray"/>
                <w:lang w:val="es-ES"/>
              </w:rPr>
              <w:t>o</w:t>
            </w:r>
            <w:r w:rsidRPr="00BE5F64">
              <w:rPr>
                <w:highlight w:val="lightGray"/>
                <w:lang w:val="es-ES"/>
              </w:rPr>
              <w:t xml:space="preserve"> y cargo del representante legal</w:t>
            </w:r>
          </w:p>
        </w:tc>
        <w:tc>
          <w:tcPr>
            <w:tcW w:w="1843" w:type="pct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251A2F" w:rsidRPr="009D2A18" w14:paraId="0D08E82E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6E97931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25DB3D45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6CA4C31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79D9E29E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6D7BA0A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29BFD852" w14:textId="77777777" w:rsidR="00251A2F" w:rsidRPr="00BE5F64" w:rsidRDefault="00251A2F">
            <w:pPr>
              <w:pStyle w:val="Maintext"/>
              <w:rPr>
                <w:lang w:val="es-ES"/>
              </w:rPr>
            </w:pPr>
          </w:p>
        </w:tc>
        <w:tc>
          <w:tcPr>
            <w:tcW w:w="1314" w:type="pct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251A2F" w:rsidRPr="009D2A18" w14:paraId="4F355024" w14:textId="77777777">
              <w:tc>
                <w:tcPr>
                  <w:tcW w:w="2409" w:type="dxa"/>
                  <w:vAlign w:val="center"/>
                </w:tcPr>
                <w:p w14:paraId="3FDA90B0" w14:textId="77777777" w:rsidR="00251A2F" w:rsidRPr="00BE5F64" w:rsidRDefault="00251A2F">
                  <w:pPr>
                    <w:pStyle w:val="Maintext"/>
                    <w:ind w:left="0"/>
                    <w:jc w:val="center"/>
                    <w:rPr>
                      <w:strike/>
                      <w:lang w:val="es-ES"/>
                    </w:rPr>
                  </w:pPr>
                </w:p>
                <w:p w14:paraId="3EED940B" w14:textId="77777777" w:rsidR="00251A2F" w:rsidRPr="00BE5F64" w:rsidRDefault="00251A2F">
                  <w:pPr>
                    <w:pStyle w:val="Maintext"/>
                    <w:ind w:left="0"/>
                    <w:jc w:val="center"/>
                    <w:rPr>
                      <w:strike/>
                      <w:lang w:val="es-ES"/>
                    </w:rPr>
                  </w:pPr>
                </w:p>
                <w:p w14:paraId="3B55373F" w14:textId="77777777" w:rsidR="00251A2F" w:rsidRPr="00BE5F64" w:rsidRDefault="00251A2F">
                  <w:pPr>
                    <w:pStyle w:val="Maintext"/>
                    <w:ind w:left="0"/>
                    <w:jc w:val="center"/>
                    <w:rPr>
                      <w:strike/>
                      <w:lang w:val="es-ES"/>
                    </w:rPr>
                  </w:pPr>
                </w:p>
              </w:tc>
            </w:tr>
          </w:tbl>
          <w:p w14:paraId="4B505044" w14:textId="77777777" w:rsidR="00251A2F" w:rsidRPr="00BE5F64" w:rsidRDefault="00251A2F">
            <w:pPr>
              <w:pStyle w:val="Maintext"/>
              <w:rPr>
                <w:strike/>
                <w:lang w:val="es-ES"/>
              </w:rPr>
            </w:pPr>
          </w:p>
        </w:tc>
      </w:tr>
      <w:tr w:rsidR="00251A2F" w:rsidRPr="009D2A18" w14:paraId="769A0C9E" w14:textId="77777777">
        <w:trPr>
          <w:trHeight w:val="340"/>
        </w:trPr>
        <w:tc>
          <w:tcPr>
            <w:tcW w:w="1843" w:type="pct"/>
            <w:vMerge/>
            <w:vAlign w:val="center"/>
          </w:tcPr>
          <w:p w14:paraId="7B6E746A" w14:textId="77777777" w:rsidR="00251A2F" w:rsidRPr="00BE5F64" w:rsidRDefault="00251A2F">
            <w:pPr>
              <w:pStyle w:val="subtitleblue"/>
              <w:spacing w:before="60"/>
              <w:rPr>
                <w:lang w:val="es-ES"/>
              </w:rPr>
            </w:pPr>
          </w:p>
        </w:tc>
        <w:tc>
          <w:tcPr>
            <w:tcW w:w="1843" w:type="pct"/>
            <w:vAlign w:val="center"/>
          </w:tcPr>
          <w:p w14:paraId="577501D7" w14:textId="77777777" w:rsidR="00251A2F" w:rsidRPr="00BE5F64" w:rsidRDefault="00251A2F">
            <w:pPr>
              <w:pStyle w:val="subtitleblue"/>
              <w:spacing w:before="60"/>
              <w:rPr>
                <w:lang w:val="es-ES"/>
              </w:rPr>
            </w:pPr>
          </w:p>
        </w:tc>
        <w:tc>
          <w:tcPr>
            <w:tcW w:w="1314" w:type="pct"/>
            <w:vMerge/>
            <w:vAlign w:val="center"/>
          </w:tcPr>
          <w:p w14:paraId="3ED46E58" w14:textId="77777777" w:rsidR="00251A2F" w:rsidRPr="00BE5F64" w:rsidRDefault="00251A2F">
            <w:pPr>
              <w:pStyle w:val="subtitleblue"/>
              <w:spacing w:before="60"/>
              <w:rPr>
                <w:lang w:val="es-ES"/>
              </w:rPr>
            </w:pPr>
          </w:p>
        </w:tc>
      </w:tr>
      <w:tr w:rsidR="00251A2F" w:rsidRPr="009D2A18" w14:paraId="0F10B5B0" w14:textId="77777777">
        <w:trPr>
          <w:trHeight w:val="283"/>
        </w:trPr>
        <w:tc>
          <w:tcPr>
            <w:tcW w:w="1843" w:type="pct"/>
            <w:vMerge/>
          </w:tcPr>
          <w:p w14:paraId="0EE303C2" w14:textId="77777777" w:rsidR="00251A2F" w:rsidRPr="00BE5F64" w:rsidRDefault="00251A2F">
            <w:pPr>
              <w:pStyle w:val="Maintext"/>
              <w:rPr>
                <w:lang w:val="es-ES"/>
              </w:rPr>
            </w:pPr>
          </w:p>
        </w:tc>
        <w:tc>
          <w:tcPr>
            <w:tcW w:w="1843" w:type="pct"/>
          </w:tcPr>
          <w:p w14:paraId="3613F4C8" w14:textId="77777777" w:rsidR="00251A2F" w:rsidRPr="00BE5F64" w:rsidRDefault="00251A2F">
            <w:pPr>
              <w:pStyle w:val="Maintext"/>
              <w:rPr>
                <w:lang w:val="es-ES"/>
              </w:rPr>
            </w:pPr>
          </w:p>
        </w:tc>
        <w:tc>
          <w:tcPr>
            <w:tcW w:w="1314" w:type="pct"/>
            <w:vMerge/>
          </w:tcPr>
          <w:p w14:paraId="36A26530" w14:textId="77777777" w:rsidR="00251A2F" w:rsidRPr="00BE5F64" w:rsidRDefault="00251A2F">
            <w:pPr>
              <w:pStyle w:val="Maintext"/>
              <w:rPr>
                <w:strike/>
                <w:lang w:val="es-ES"/>
              </w:rPr>
            </w:pPr>
          </w:p>
        </w:tc>
      </w:tr>
    </w:tbl>
    <w:p w14:paraId="16D28099" w14:textId="1D645463" w:rsidR="008E469E" w:rsidRPr="00BE5F64" w:rsidRDefault="008E469E" w:rsidP="002364FD">
      <w:pPr>
        <w:rPr>
          <w:sz w:val="16"/>
          <w:szCs w:val="16"/>
          <w:lang w:val="es-ES"/>
        </w:rPr>
      </w:pPr>
    </w:p>
    <w:sectPr w:rsidR="008E469E" w:rsidRPr="00BE5F64" w:rsidSect="00DD7B59">
      <w:headerReference w:type="default" r:id="rId12"/>
      <w:footerReference w:type="default" r:id="rId13"/>
      <w:headerReference w:type="first" r:id="rId14"/>
      <w:footerReference w:type="first" r:id="rId15"/>
      <w:footnotePr>
        <w:numRestart w:val="eachPage"/>
      </w:footnotePr>
      <w:pgSz w:w="11907" w:h="16840" w:code="9"/>
      <w:pgMar w:top="1499" w:right="680" w:bottom="851" w:left="851" w:header="709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B626C" w14:textId="77777777" w:rsidR="00FF4EC6" w:rsidRDefault="00FF4EC6" w:rsidP="009565F2">
      <w:r>
        <w:separator/>
      </w:r>
    </w:p>
  </w:endnote>
  <w:endnote w:type="continuationSeparator" w:id="0">
    <w:p w14:paraId="70E076F8" w14:textId="77777777" w:rsidR="00FF4EC6" w:rsidRDefault="00FF4EC6" w:rsidP="009565F2">
      <w:r>
        <w:continuationSeparator/>
      </w:r>
    </w:p>
  </w:endnote>
  <w:endnote w:type="continuationNotice" w:id="1">
    <w:p w14:paraId="4E4D0FC6" w14:textId="77777777" w:rsidR="00FF4EC6" w:rsidRDefault="00FF4EC6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9331D" w14:textId="031B1459" w:rsidR="006D7FE9" w:rsidRPr="006D7FE9" w:rsidRDefault="006D7FE9" w:rsidP="006D7FE9">
    <w:pPr>
      <w:pStyle w:val="Footnotes"/>
      <w:pBdr>
        <w:top w:val="single" w:sz="8" w:space="1" w:color="B2B2B2"/>
      </w:pBdr>
      <w:rPr>
        <w:sz w:val="16"/>
        <w:szCs w:val="16"/>
        <w:lang w:val="es-ES"/>
      </w:rPr>
    </w:pPr>
    <w:r w:rsidRPr="006D7FE9">
      <w:rPr>
        <w:lang w:val="es-ES"/>
      </w:rPr>
      <w:t xml:space="preserve">© Unión </w:t>
    </w:r>
    <w:r w:rsidRPr="00232AFC">
      <w:rPr>
        <w:lang w:val="es-ES"/>
      </w:rPr>
      <w:t>Europea, 2005-</w:t>
    </w:r>
    <w:proofErr w:type="gramStart"/>
    <w:r w:rsidRPr="00232AFC">
      <w:rPr>
        <w:lang w:val="es-ES"/>
      </w:rPr>
      <w:t>2023</w:t>
    </w:r>
    <w:r w:rsidRPr="006D7FE9">
      <w:rPr>
        <w:lang w:val="es-ES"/>
      </w:rPr>
      <w:t xml:space="preserve">  |</w:t>
    </w:r>
    <w:proofErr w:type="gramEnd"/>
    <w:r w:rsidRPr="006D7FE9">
      <w:rPr>
        <w:sz w:val="16"/>
        <w:szCs w:val="16"/>
        <w:lang w:val="es-ES"/>
      </w:rPr>
      <w:t xml:space="preserve">  </w:t>
    </w:r>
    <w:r w:rsidRPr="006D7FE9">
      <w:rPr>
        <w:lang w:val="es-ES"/>
      </w:rPr>
      <w:t>https://europa.eu/europass/</w:t>
    </w:r>
    <w:r w:rsidRPr="006D7FE9">
      <w:rPr>
        <w:lang w:val="es-ES"/>
      </w:rPr>
      <w:tab/>
    </w:r>
    <w:r>
      <w:rPr>
        <w:lang w:val="es-ES"/>
      </w:rPr>
      <w:t>Página</w:t>
    </w:r>
    <w:r w:rsidRPr="006D7FE9">
      <w:rPr>
        <w:lang w:val="es-ES"/>
      </w:rPr>
      <w:t xml:space="preserve"> </w:t>
    </w:r>
    <w:r w:rsidRPr="007D4B50">
      <w:rPr>
        <w:b/>
        <w:bCs/>
        <w:lang w:val="en-IE"/>
      </w:rPr>
      <w:fldChar w:fldCharType="begin"/>
    </w:r>
    <w:r w:rsidRPr="006D7FE9">
      <w:rPr>
        <w:b/>
        <w:bCs/>
        <w:lang w:val="es-ES"/>
      </w:rPr>
      <w:instrText xml:space="preserve"> PAGE  \* Arabic  \* MERGEFORMAT </w:instrText>
    </w:r>
    <w:r w:rsidRPr="007D4B50">
      <w:rPr>
        <w:b/>
        <w:bCs/>
        <w:lang w:val="en-IE"/>
      </w:rPr>
      <w:fldChar w:fldCharType="separate"/>
    </w:r>
    <w:r w:rsidRPr="006D7FE9">
      <w:rPr>
        <w:b/>
        <w:bCs/>
        <w:lang w:val="es-ES"/>
      </w:rPr>
      <w:t>1</w:t>
    </w:r>
    <w:r w:rsidRPr="007D4B50">
      <w:rPr>
        <w:b/>
        <w:bCs/>
        <w:lang w:val="en-IE"/>
      </w:rPr>
      <w:fldChar w:fldCharType="end"/>
    </w:r>
    <w:r w:rsidRPr="006D7FE9">
      <w:rPr>
        <w:lang w:val="es-ES"/>
      </w:rPr>
      <w:t xml:space="preserve"> / </w:t>
    </w:r>
    <w:r w:rsidRPr="007D4B50">
      <w:rPr>
        <w:b/>
        <w:bCs/>
        <w:lang w:val="en-IE"/>
      </w:rPr>
      <w:fldChar w:fldCharType="begin"/>
    </w:r>
    <w:r w:rsidRPr="006D7FE9">
      <w:rPr>
        <w:b/>
        <w:bCs/>
        <w:lang w:val="es-ES"/>
      </w:rPr>
      <w:instrText xml:space="preserve"> NUMPAGES  \* Arabic  \* MERGEFORMAT </w:instrText>
    </w:r>
    <w:r w:rsidRPr="007D4B50">
      <w:rPr>
        <w:b/>
        <w:bCs/>
        <w:lang w:val="en-IE"/>
      </w:rPr>
      <w:fldChar w:fldCharType="separate"/>
    </w:r>
    <w:r w:rsidRPr="006D7FE9">
      <w:rPr>
        <w:b/>
        <w:bCs/>
        <w:lang w:val="es-ES"/>
      </w:rPr>
      <w:t>3</w:t>
    </w:r>
    <w:r w:rsidRPr="007D4B50">
      <w:rPr>
        <w:b/>
        <w:bCs/>
        <w:lang w:val="en-IE"/>
      </w:rPr>
      <w:fldChar w:fldCharType="end"/>
    </w:r>
  </w:p>
  <w:p w14:paraId="0A98C8D4" w14:textId="2E6674B0" w:rsidR="0061529F" w:rsidRPr="006D7FE9" w:rsidRDefault="0061529F" w:rsidP="001E2DD9">
    <w:pPr>
      <w:pStyle w:val="Footnotes"/>
      <w:pBdr>
        <w:top w:val="single" w:sz="8" w:space="1" w:color="B2B2B2"/>
      </w:pBdr>
      <w:rPr>
        <w:szCs w:val="12"/>
        <w:lang w:val="es-E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B21A3" w14:textId="6B8797D6" w:rsidR="0061529F" w:rsidRPr="005116E9" w:rsidRDefault="0061529F" w:rsidP="00CA4EA1">
    <w:pPr>
      <w:pStyle w:val="Footnotes"/>
      <w:pBdr>
        <w:top w:val="single" w:sz="8" w:space="1" w:color="B2B2B2"/>
      </w:pBdr>
      <w:rPr>
        <w:sz w:val="16"/>
        <w:szCs w:val="16"/>
        <w:lang w:val="es-ES"/>
      </w:rPr>
    </w:pPr>
    <w:r w:rsidRPr="005116E9">
      <w:rPr>
        <w:lang w:val="es-ES"/>
      </w:rPr>
      <w:t xml:space="preserve">© </w:t>
    </w:r>
    <w:r w:rsidR="005116E9" w:rsidRPr="005116E9">
      <w:rPr>
        <w:lang w:val="es-ES"/>
      </w:rPr>
      <w:t xml:space="preserve">Unión </w:t>
    </w:r>
    <w:r w:rsidR="005116E9">
      <w:rPr>
        <w:lang w:val="es-ES"/>
      </w:rPr>
      <w:t>Europea</w:t>
    </w:r>
    <w:r w:rsidRPr="005116E9">
      <w:rPr>
        <w:lang w:val="es-ES"/>
      </w:rPr>
      <w:t>, 2005-</w:t>
    </w:r>
    <w:proofErr w:type="gramStart"/>
    <w:r w:rsidRPr="005116E9">
      <w:rPr>
        <w:lang w:val="es-ES"/>
      </w:rPr>
      <w:t>2023  |</w:t>
    </w:r>
    <w:proofErr w:type="gramEnd"/>
    <w:r w:rsidRPr="005116E9">
      <w:rPr>
        <w:sz w:val="16"/>
        <w:szCs w:val="16"/>
        <w:lang w:val="es-ES"/>
      </w:rPr>
      <w:t xml:space="preserve">  </w:t>
    </w:r>
    <w:r w:rsidRPr="005116E9">
      <w:rPr>
        <w:lang w:val="es-ES"/>
      </w:rPr>
      <w:t>https://europa.eu/europass/</w:t>
    </w:r>
    <w:r w:rsidRPr="005116E9">
      <w:rPr>
        <w:lang w:val="es-ES"/>
      </w:rPr>
      <w:tab/>
    </w:r>
    <w:r w:rsidR="007D4B50" w:rsidRPr="005116E9">
      <w:rPr>
        <w:lang w:val="es-ES"/>
      </w:rPr>
      <w:t>P</w:t>
    </w:r>
    <w:r w:rsidR="005116E9">
      <w:rPr>
        <w:lang w:val="es-ES"/>
      </w:rPr>
      <w:t>ágina</w:t>
    </w:r>
    <w:r w:rsidR="007D4B50" w:rsidRPr="005116E9">
      <w:rPr>
        <w:lang w:val="es-ES"/>
      </w:rPr>
      <w:t xml:space="preserve"> </w:t>
    </w:r>
    <w:r w:rsidR="007D4B50" w:rsidRPr="007D4B50">
      <w:rPr>
        <w:b/>
        <w:bCs/>
        <w:lang w:val="en-IE"/>
      </w:rPr>
      <w:fldChar w:fldCharType="begin"/>
    </w:r>
    <w:r w:rsidR="007D4B50" w:rsidRPr="005116E9">
      <w:rPr>
        <w:b/>
        <w:bCs/>
        <w:lang w:val="es-ES"/>
      </w:rPr>
      <w:instrText xml:space="preserve"> PAGE  \* Arabic  \* MERGEFORMAT </w:instrText>
    </w:r>
    <w:r w:rsidR="007D4B50" w:rsidRPr="007D4B50">
      <w:rPr>
        <w:b/>
        <w:bCs/>
        <w:lang w:val="en-IE"/>
      </w:rPr>
      <w:fldChar w:fldCharType="separate"/>
    </w:r>
    <w:r w:rsidR="007D4B50" w:rsidRPr="005116E9">
      <w:rPr>
        <w:b/>
        <w:bCs/>
        <w:noProof/>
        <w:lang w:val="es-ES"/>
      </w:rPr>
      <w:t>1</w:t>
    </w:r>
    <w:r w:rsidR="007D4B50" w:rsidRPr="007D4B50">
      <w:rPr>
        <w:b/>
        <w:bCs/>
        <w:lang w:val="en-IE"/>
      </w:rPr>
      <w:fldChar w:fldCharType="end"/>
    </w:r>
    <w:r w:rsidR="007D4B50" w:rsidRPr="005116E9">
      <w:rPr>
        <w:lang w:val="es-ES"/>
      </w:rPr>
      <w:t xml:space="preserve"> </w:t>
    </w:r>
    <w:r w:rsidR="00625344" w:rsidRPr="005116E9">
      <w:rPr>
        <w:lang w:val="es-ES"/>
      </w:rPr>
      <w:t>/</w:t>
    </w:r>
    <w:r w:rsidR="007D4B50" w:rsidRPr="005116E9">
      <w:rPr>
        <w:lang w:val="es-ES"/>
      </w:rPr>
      <w:t xml:space="preserve"> </w:t>
    </w:r>
    <w:r w:rsidR="007D4B50" w:rsidRPr="007D4B50">
      <w:rPr>
        <w:b/>
        <w:bCs/>
        <w:lang w:val="en-IE"/>
      </w:rPr>
      <w:fldChar w:fldCharType="begin"/>
    </w:r>
    <w:r w:rsidR="007D4B50" w:rsidRPr="005116E9">
      <w:rPr>
        <w:b/>
        <w:bCs/>
        <w:lang w:val="es-ES"/>
      </w:rPr>
      <w:instrText xml:space="preserve"> NUMPAGES  \* Arabic  \* MERGEFORMAT </w:instrText>
    </w:r>
    <w:r w:rsidR="007D4B50" w:rsidRPr="007D4B50">
      <w:rPr>
        <w:b/>
        <w:bCs/>
        <w:lang w:val="en-IE"/>
      </w:rPr>
      <w:fldChar w:fldCharType="separate"/>
    </w:r>
    <w:r w:rsidR="007D4B50" w:rsidRPr="005116E9">
      <w:rPr>
        <w:b/>
        <w:bCs/>
        <w:noProof/>
        <w:lang w:val="es-ES"/>
      </w:rPr>
      <w:t>2</w:t>
    </w:r>
    <w:r w:rsidR="007D4B50" w:rsidRPr="007D4B50">
      <w:rPr>
        <w:b/>
        <w:bCs/>
        <w:lang w:val="en-I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FDD7A" w14:textId="77777777" w:rsidR="00FF4EC6" w:rsidRPr="007A4572" w:rsidRDefault="00FF4EC6" w:rsidP="009565F2">
      <w:pPr>
        <w:rPr>
          <w:color w:val="FFFFFF"/>
        </w:rPr>
      </w:pPr>
    </w:p>
  </w:footnote>
  <w:footnote w:type="continuationSeparator" w:id="0">
    <w:p w14:paraId="5F1C36FD" w14:textId="77777777" w:rsidR="00FF4EC6" w:rsidRDefault="00FF4EC6" w:rsidP="009565F2">
      <w:r>
        <w:continuationSeparator/>
      </w:r>
    </w:p>
  </w:footnote>
  <w:footnote w:type="continuationNotice" w:id="1">
    <w:p w14:paraId="518B002C" w14:textId="77777777" w:rsidR="00FF4EC6" w:rsidRDefault="00FF4EC6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91"/>
      <w:gridCol w:w="5185"/>
    </w:tblGrid>
    <w:tr w:rsidR="0061529F" w14:paraId="4C3BDD01" w14:textId="77777777" w:rsidTr="00635D6B">
      <w:tc>
        <w:tcPr>
          <w:tcW w:w="5296" w:type="dxa"/>
        </w:tcPr>
        <w:p w14:paraId="687E63D3" w14:textId="77777777" w:rsidR="0061529F" w:rsidRDefault="0061529F" w:rsidP="003B52E0">
          <w:pPr>
            <w:pStyle w:val="Encabezado"/>
            <w:tabs>
              <w:tab w:val="clear" w:pos="4680"/>
              <w:tab w:val="clear" w:pos="9360"/>
              <w:tab w:val="right" w:pos="10206"/>
            </w:tabs>
            <w:rPr>
              <w:color w:val="2C99DC"/>
              <w:sz w:val="20"/>
              <w:szCs w:val="20"/>
            </w:rPr>
          </w:pPr>
          <w:bookmarkStart w:id="0" w:name="_Hlk32419470"/>
          <w:r>
            <w:rPr>
              <w:noProof/>
              <w:lang w:val="en-GB" w:eastAsia="en-GB"/>
            </w:rPr>
            <w:drawing>
              <wp:inline distT="0" distB="0" distL="0" distR="0" wp14:anchorId="5A2080D6" wp14:editId="2BFB79F8">
                <wp:extent cx="838200" cy="166370"/>
                <wp:effectExtent l="0" t="0" r="0" b="508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Picture 2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166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6" w:type="dxa"/>
        </w:tcPr>
        <w:p w14:paraId="53C874F6" w14:textId="2CAF7E9A" w:rsidR="0061529F" w:rsidRPr="00236C8F" w:rsidRDefault="005116E9" w:rsidP="00635D6B">
          <w:pPr>
            <w:pStyle w:val="Encabezado"/>
            <w:tabs>
              <w:tab w:val="clear" w:pos="4680"/>
              <w:tab w:val="clear" w:pos="9360"/>
              <w:tab w:val="right" w:pos="10206"/>
            </w:tabs>
            <w:jc w:val="right"/>
            <w:rPr>
              <w:color w:val="2C99DC"/>
              <w:sz w:val="22"/>
              <w:szCs w:val="22"/>
              <w:highlight w:val="lightGray"/>
              <w:lang w:val="en-GB"/>
            </w:rPr>
          </w:pPr>
          <w:r w:rsidRPr="00B922A2">
            <w:rPr>
              <w:color w:val="2C99DC"/>
              <w:sz w:val="22"/>
              <w:szCs w:val="22"/>
              <w:lang w:val="es-ES"/>
            </w:rPr>
            <w:t>Programa de aprendizaje</w:t>
          </w:r>
        </w:p>
      </w:tc>
    </w:tr>
    <w:bookmarkEnd w:id="0"/>
  </w:tbl>
  <w:p w14:paraId="2F9A4ED3" w14:textId="77777777" w:rsidR="0061529F" w:rsidRPr="000107CB" w:rsidRDefault="0061529F" w:rsidP="003B52E0">
    <w:pPr>
      <w:pStyle w:val="Encabezado"/>
      <w:tabs>
        <w:tab w:val="clear" w:pos="4680"/>
        <w:tab w:val="clear" w:pos="9360"/>
        <w:tab w:val="right" w:pos="10206"/>
      </w:tabs>
      <w:rPr>
        <w:color w:val="2C99DC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6997"/>
    </w:tblGrid>
    <w:tr w:rsidR="0061529F" w:rsidRPr="009D2A18" w14:paraId="49C6E3E7" w14:textId="77777777" w:rsidTr="00236C8F">
      <w:tc>
        <w:tcPr>
          <w:tcW w:w="3369" w:type="dxa"/>
        </w:tcPr>
        <w:p w14:paraId="68418420" w14:textId="77777777" w:rsidR="0061529F" w:rsidRDefault="0061529F" w:rsidP="0099776D">
          <w:pPr>
            <w:pStyle w:val="Encabezado"/>
            <w:tabs>
              <w:tab w:val="clear" w:pos="4680"/>
              <w:tab w:val="clear" w:pos="9360"/>
              <w:tab w:val="right" w:pos="10206"/>
            </w:tabs>
            <w:spacing w:before="0" w:after="120"/>
            <w:rPr>
              <w:color w:val="2C99DC"/>
              <w:sz w:val="36"/>
              <w:szCs w:val="36"/>
              <w:lang w:val="bg-BG"/>
            </w:rPr>
          </w:pPr>
          <w:r>
            <w:rPr>
              <w:noProof/>
              <w:lang w:val="en-GB" w:eastAsia="en-GB"/>
            </w:rPr>
            <w:drawing>
              <wp:inline distT="0" distB="0" distL="0" distR="0" wp14:anchorId="6982EBF8" wp14:editId="5EA370DE">
                <wp:extent cx="1439545" cy="287655"/>
                <wp:effectExtent l="0" t="0" r="8255" b="0"/>
                <wp:docPr id="4" name="Pictur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Picture 2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9545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7" w:type="dxa"/>
        </w:tcPr>
        <w:p w14:paraId="3476B9E9" w14:textId="317B8719" w:rsidR="0061529F" w:rsidRPr="00B922A2" w:rsidRDefault="00B922A2" w:rsidP="0099776D">
          <w:pPr>
            <w:pStyle w:val="Encabezado"/>
            <w:tabs>
              <w:tab w:val="clear" w:pos="4680"/>
              <w:tab w:val="clear" w:pos="9360"/>
              <w:tab w:val="right" w:pos="10206"/>
            </w:tabs>
            <w:spacing w:before="0" w:after="120"/>
            <w:jc w:val="right"/>
            <w:rPr>
              <w:color w:val="2C99DC"/>
              <w:sz w:val="36"/>
              <w:szCs w:val="36"/>
              <w:lang w:val="es-ES"/>
            </w:rPr>
          </w:pPr>
          <w:r>
            <w:rPr>
              <w:color w:val="2C99DC"/>
              <w:sz w:val="36"/>
              <w:szCs w:val="36"/>
              <w:lang w:val="es-ES"/>
            </w:rPr>
            <w:t xml:space="preserve">Movilidad </w:t>
          </w:r>
          <w:r w:rsidR="0061529F" w:rsidRPr="00DC0505">
            <w:rPr>
              <w:color w:val="2C99DC"/>
              <w:sz w:val="36"/>
              <w:szCs w:val="36"/>
              <w:lang w:val="bg-BG"/>
            </w:rPr>
            <w:t>Europass</w:t>
          </w:r>
          <w:r w:rsidR="0061529F" w:rsidRPr="00B922A2">
            <w:rPr>
              <w:color w:val="2C99DC"/>
              <w:sz w:val="36"/>
              <w:szCs w:val="36"/>
              <w:lang w:val="es-ES"/>
            </w:rPr>
            <w:t xml:space="preserve"> </w:t>
          </w:r>
          <w:r w:rsidR="008D1B67" w:rsidRPr="00B922A2">
            <w:rPr>
              <w:color w:val="2C99DC"/>
              <w:sz w:val="36"/>
              <w:szCs w:val="36"/>
              <w:lang w:val="es-ES"/>
            </w:rPr>
            <w:br/>
          </w:r>
          <w:r w:rsidR="00D018EB" w:rsidRPr="00B922A2">
            <w:rPr>
              <w:color w:val="2C99DC"/>
              <w:sz w:val="22"/>
              <w:szCs w:val="22"/>
              <w:highlight w:val="lightGray"/>
              <w:lang w:val="es-ES"/>
            </w:rPr>
            <w:t>[</w:t>
          </w:r>
          <w:r w:rsidRPr="00B922A2">
            <w:rPr>
              <w:color w:val="2C99DC"/>
              <w:sz w:val="22"/>
              <w:szCs w:val="22"/>
              <w:highlight w:val="lightGray"/>
              <w:lang w:val="es-ES"/>
            </w:rPr>
            <w:t>Número de movi</w:t>
          </w:r>
          <w:r>
            <w:rPr>
              <w:color w:val="2C99DC"/>
              <w:sz w:val="22"/>
              <w:szCs w:val="22"/>
              <w:highlight w:val="lightGray"/>
              <w:lang w:val="es-ES"/>
            </w:rPr>
            <w:t>lidad</w:t>
          </w:r>
          <w:r w:rsidR="00D018EB" w:rsidRPr="00B922A2">
            <w:rPr>
              <w:color w:val="2C99DC"/>
              <w:sz w:val="22"/>
              <w:szCs w:val="22"/>
              <w:highlight w:val="lightGray"/>
              <w:lang w:val="es-ES"/>
            </w:rPr>
            <w:t>]</w:t>
          </w:r>
          <w:r w:rsidR="00D018EB" w:rsidRPr="00B922A2">
            <w:rPr>
              <w:color w:val="2C99DC"/>
              <w:sz w:val="22"/>
              <w:szCs w:val="22"/>
              <w:lang w:val="es-ES"/>
            </w:rPr>
            <w:t xml:space="preserve"> </w:t>
          </w:r>
          <w:r w:rsidRPr="00B922A2">
            <w:rPr>
              <w:color w:val="2C99DC"/>
              <w:sz w:val="22"/>
              <w:szCs w:val="22"/>
              <w:lang w:val="es-ES"/>
            </w:rPr>
            <w:t xml:space="preserve">Programa de aprendizaje </w:t>
          </w:r>
        </w:p>
      </w:tc>
    </w:tr>
  </w:tbl>
  <w:p w14:paraId="6E2200F6" w14:textId="77777777" w:rsidR="0061529F" w:rsidRPr="00B922A2" w:rsidRDefault="0061529F" w:rsidP="001E28FE">
    <w:pPr>
      <w:pStyle w:val="Encabezado"/>
      <w:tabs>
        <w:tab w:val="clear" w:pos="4680"/>
        <w:tab w:val="clear" w:pos="9360"/>
        <w:tab w:val="right" w:pos="10206"/>
      </w:tabs>
      <w:spacing w:before="0"/>
      <w:rPr>
        <w:color w:val="2C99DC"/>
        <w:sz w:val="16"/>
        <w:szCs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03AF"/>
    <w:multiLevelType w:val="hybridMultilevel"/>
    <w:tmpl w:val="231E97B0"/>
    <w:lvl w:ilvl="0" w:tplc="B35C4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FCE52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BB8BC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2684E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46059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6564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5481B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672A6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20CD9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0C217C02"/>
    <w:multiLevelType w:val="hybridMultilevel"/>
    <w:tmpl w:val="452ADFD8"/>
    <w:lvl w:ilvl="0" w:tplc="AFAA9C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A7E02"/>
    <w:multiLevelType w:val="hybridMultilevel"/>
    <w:tmpl w:val="B41408DE"/>
    <w:lvl w:ilvl="0" w:tplc="7422D77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1" w:tplc="09A4220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2" w:tplc="A4E42F22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3" w:tplc="B262D2FE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4" w:tplc="D48A619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5" w:tplc="D67CFC0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6" w:tplc="C6CCFA9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7" w:tplc="5C407726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8" w:tplc="5260835A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</w:abstractNum>
  <w:abstractNum w:abstractNumId="3" w15:restartNumberingAfterBreak="0">
    <w:nsid w:val="480124D8"/>
    <w:multiLevelType w:val="hybridMultilevel"/>
    <w:tmpl w:val="6C14BDDA"/>
    <w:lvl w:ilvl="0" w:tplc="EB8E374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D784A14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BBB4647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B19EA45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24229B5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C0B43DB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4016164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1C4604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4F9229F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4" w15:restartNumberingAfterBreak="0">
    <w:nsid w:val="4C2C765D"/>
    <w:multiLevelType w:val="hybridMultilevel"/>
    <w:tmpl w:val="27149992"/>
    <w:lvl w:ilvl="0" w:tplc="0BB0CC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E9BEA77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AAF886F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7262B8D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FD0245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F2565FA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446680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66F0748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71286A9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5" w15:restartNumberingAfterBreak="0">
    <w:nsid w:val="4C645B55"/>
    <w:multiLevelType w:val="hybridMultilevel"/>
    <w:tmpl w:val="0A5CDCB8"/>
    <w:lvl w:ilvl="0" w:tplc="3EEAEB3A">
      <w:start w:val="1"/>
      <w:numFmt w:val="decimal"/>
      <w:lvlText w:val="%1."/>
      <w:lvlJc w:val="left"/>
      <w:pPr>
        <w:ind w:left="1920" w:hanging="360"/>
      </w:pPr>
    </w:lvl>
    <w:lvl w:ilvl="1" w:tplc="A4C23E3E">
      <w:start w:val="1"/>
      <w:numFmt w:val="decimal"/>
      <w:lvlText w:val="%2."/>
      <w:lvlJc w:val="left"/>
      <w:pPr>
        <w:ind w:left="1920" w:hanging="360"/>
      </w:pPr>
    </w:lvl>
    <w:lvl w:ilvl="2" w:tplc="4CE8B254">
      <w:start w:val="1"/>
      <w:numFmt w:val="decimal"/>
      <w:lvlText w:val="%3."/>
      <w:lvlJc w:val="left"/>
      <w:pPr>
        <w:ind w:left="1920" w:hanging="360"/>
      </w:pPr>
    </w:lvl>
    <w:lvl w:ilvl="3" w:tplc="EDEC3672">
      <w:start w:val="1"/>
      <w:numFmt w:val="decimal"/>
      <w:lvlText w:val="%4."/>
      <w:lvlJc w:val="left"/>
      <w:pPr>
        <w:ind w:left="1920" w:hanging="360"/>
      </w:pPr>
    </w:lvl>
    <w:lvl w:ilvl="4" w:tplc="FA38BD70">
      <w:start w:val="1"/>
      <w:numFmt w:val="decimal"/>
      <w:lvlText w:val="%5."/>
      <w:lvlJc w:val="left"/>
      <w:pPr>
        <w:ind w:left="1920" w:hanging="360"/>
      </w:pPr>
    </w:lvl>
    <w:lvl w:ilvl="5" w:tplc="23840680">
      <w:start w:val="1"/>
      <w:numFmt w:val="decimal"/>
      <w:lvlText w:val="%6."/>
      <w:lvlJc w:val="left"/>
      <w:pPr>
        <w:ind w:left="1920" w:hanging="360"/>
      </w:pPr>
    </w:lvl>
    <w:lvl w:ilvl="6" w:tplc="C7C096B6">
      <w:start w:val="1"/>
      <w:numFmt w:val="decimal"/>
      <w:lvlText w:val="%7."/>
      <w:lvlJc w:val="left"/>
      <w:pPr>
        <w:ind w:left="1920" w:hanging="360"/>
      </w:pPr>
    </w:lvl>
    <w:lvl w:ilvl="7" w:tplc="50286C8C">
      <w:start w:val="1"/>
      <w:numFmt w:val="decimal"/>
      <w:lvlText w:val="%8."/>
      <w:lvlJc w:val="left"/>
      <w:pPr>
        <w:ind w:left="1920" w:hanging="360"/>
      </w:pPr>
    </w:lvl>
    <w:lvl w:ilvl="8" w:tplc="D7B48BD0">
      <w:start w:val="1"/>
      <w:numFmt w:val="decimal"/>
      <w:lvlText w:val="%9."/>
      <w:lvlJc w:val="left"/>
      <w:pPr>
        <w:ind w:left="1920" w:hanging="360"/>
      </w:pPr>
    </w:lvl>
  </w:abstractNum>
  <w:abstractNum w:abstractNumId="6" w15:restartNumberingAfterBreak="0">
    <w:nsid w:val="50DB2A5C"/>
    <w:multiLevelType w:val="hybridMultilevel"/>
    <w:tmpl w:val="88C6863C"/>
    <w:lvl w:ilvl="0" w:tplc="353EDBF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1" w:tplc="2412496E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2" w:tplc="71AA088C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3" w:tplc="33605F5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4" w:tplc="0D4C65E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5" w:tplc="E14CAE0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6" w:tplc="0624E386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7" w:tplc="1A78B20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8" w:tplc="5D4ED5B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</w:abstractNum>
  <w:abstractNum w:abstractNumId="7" w15:restartNumberingAfterBreak="0">
    <w:nsid w:val="5F1612CB"/>
    <w:multiLevelType w:val="multilevel"/>
    <w:tmpl w:val="188E64A2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pStyle w:val="Ttulo2"/>
      <w:lvlText w:val="%1.%2.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19E444D"/>
    <w:multiLevelType w:val="hybridMultilevel"/>
    <w:tmpl w:val="1E9A58CC"/>
    <w:lvl w:ilvl="0" w:tplc="F910A4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9429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17AAD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0809F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D686C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D0A0C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EA831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D68F3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47C4B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622862C4"/>
    <w:multiLevelType w:val="hybridMultilevel"/>
    <w:tmpl w:val="FBDE24BA"/>
    <w:lvl w:ilvl="0" w:tplc="58FC31F6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C378AE"/>
    <w:multiLevelType w:val="hybridMultilevel"/>
    <w:tmpl w:val="EFD2D224"/>
    <w:lvl w:ilvl="0" w:tplc="50484E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467A0FF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16762C3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9B0A3A9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3038556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141E44F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C89A59B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3F3C53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ADF892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1" w15:restartNumberingAfterBreak="0">
    <w:nsid w:val="7F6920D9"/>
    <w:multiLevelType w:val="hybridMultilevel"/>
    <w:tmpl w:val="DCB0E5B2"/>
    <w:lvl w:ilvl="0" w:tplc="7DD601D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ADB6B5F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05C0E3C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2D6E3C2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17B4D3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AD02A11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0CA094A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908E38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F6747CC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num w:numId="1">
    <w:abstractNumId w:val="9"/>
  </w:num>
  <w:num w:numId="2">
    <w:abstractNumId w:val="9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0"/>
  </w:num>
  <w:num w:numId="6">
    <w:abstractNumId w:val="11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5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IE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E" w:vendorID="64" w:dllVersion="4096" w:nlCheck="1" w:checkStyle="0"/>
  <w:activeWritingStyle w:appName="MSWord" w:lang="es-ES" w:vendorID="64" w:dllVersion="4096" w:nlCheck="1" w:checkStyle="0"/>
  <w:proofState w:spelling="clean" w:grammar="clean"/>
  <w:defaultTabStop w:val="0"/>
  <w:hyphenationZone w:val="425"/>
  <w:characterSpacingControl w:val="doNotCompress"/>
  <w:hdrShapeDefaults>
    <o:shapedefaults v:ext="edit" spidmax="1228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A1173"/>
    <w:rsid w:val="0000036B"/>
    <w:rsid w:val="000008CF"/>
    <w:rsid w:val="000008F2"/>
    <w:rsid w:val="00000AD8"/>
    <w:rsid w:val="000023F1"/>
    <w:rsid w:val="0000271E"/>
    <w:rsid w:val="00002F34"/>
    <w:rsid w:val="0000367B"/>
    <w:rsid w:val="00003DA3"/>
    <w:rsid w:val="000051EF"/>
    <w:rsid w:val="00005840"/>
    <w:rsid w:val="00005FF7"/>
    <w:rsid w:val="000067F8"/>
    <w:rsid w:val="00006B78"/>
    <w:rsid w:val="00006E87"/>
    <w:rsid w:val="000073B2"/>
    <w:rsid w:val="00010763"/>
    <w:rsid w:val="000107CB"/>
    <w:rsid w:val="00010CAC"/>
    <w:rsid w:val="000112A2"/>
    <w:rsid w:val="00012054"/>
    <w:rsid w:val="00012592"/>
    <w:rsid w:val="00013069"/>
    <w:rsid w:val="0001342D"/>
    <w:rsid w:val="00013505"/>
    <w:rsid w:val="00013C0A"/>
    <w:rsid w:val="00014034"/>
    <w:rsid w:val="00014D9E"/>
    <w:rsid w:val="000153D8"/>
    <w:rsid w:val="00015E53"/>
    <w:rsid w:val="00016E0D"/>
    <w:rsid w:val="0001776C"/>
    <w:rsid w:val="00017F31"/>
    <w:rsid w:val="000200A2"/>
    <w:rsid w:val="00020C5D"/>
    <w:rsid w:val="0002170C"/>
    <w:rsid w:val="00022B65"/>
    <w:rsid w:val="00022E84"/>
    <w:rsid w:val="00023FC9"/>
    <w:rsid w:val="00024821"/>
    <w:rsid w:val="00024C9C"/>
    <w:rsid w:val="00025EB9"/>
    <w:rsid w:val="00030194"/>
    <w:rsid w:val="00031666"/>
    <w:rsid w:val="00032055"/>
    <w:rsid w:val="0003270C"/>
    <w:rsid w:val="00033D48"/>
    <w:rsid w:val="00034190"/>
    <w:rsid w:val="00034922"/>
    <w:rsid w:val="00035022"/>
    <w:rsid w:val="00035588"/>
    <w:rsid w:val="00035D77"/>
    <w:rsid w:val="00035F18"/>
    <w:rsid w:val="000413E3"/>
    <w:rsid w:val="00041909"/>
    <w:rsid w:val="000429FF"/>
    <w:rsid w:val="00043B3A"/>
    <w:rsid w:val="00043B67"/>
    <w:rsid w:val="00044433"/>
    <w:rsid w:val="00045528"/>
    <w:rsid w:val="00045D7E"/>
    <w:rsid w:val="00046B4A"/>
    <w:rsid w:val="00047E7A"/>
    <w:rsid w:val="00047F6A"/>
    <w:rsid w:val="000501B8"/>
    <w:rsid w:val="000504F4"/>
    <w:rsid w:val="00050702"/>
    <w:rsid w:val="00050BDD"/>
    <w:rsid w:val="00050D22"/>
    <w:rsid w:val="000513EB"/>
    <w:rsid w:val="000516FD"/>
    <w:rsid w:val="00052694"/>
    <w:rsid w:val="00052B4F"/>
    <w:rsid w:val="0005332D"/>
    <w:rsid w:val="00053D2E"/>
    <w:rsid w:val="00054814"/>
    <w:rsid w:val="000554B9"/>
    <w:rsid w:val="00056631"/>
    <w:rsid w:val="00056D22"/>
    <w:rsid w:val="00057855"/>
    <w:rsid w:val="00060873"/>
    <w:rsid w:val="00060DF0"/>
    <w:rsid w:val="00061256"/>
    <w:rsid w:val="00061976"/>
    <w:rsid w:val="00062A0F"/>
    <w:rsid w:val="00063DA9"/>
    <w:rsid w:val="0006424D"/>
    <w:rsid w:val="0006474D"/>
    <w:rsid w:val="00064AA8"/>
    <w:rsid w:val="00064C4C"/>
    <w:rsid w:val="00064FFE"/>
    <w:rsid w:val="00065138"/>
    <w:rsid w:val="00065418"/>
    <w:rsid w:val="00065C4D"/>
    <w:rsid w:val="000700E5"/>
    <w:rsid w:val="000703B8"/>
    <w:rsid w:val="000703F4"/>
    <w:rsid w:val="0007089A"/>
    <w:rsid w:val="0007135C"/>
    <w:rsid w:val="00071E95"/>
    <w:rsid w:val="0007258E"/>
    <w:rsid w:val="00072803"/>
    <w:rsid w:val="000729FE"/>
    <w:rsid w:val="00073DBD"/>
    <w:rsid w:val="00074A88"/>
    <w:rsid w:val="0007532C"/>
    <w:rsid w:val="00075971"/>
    <w:rsid w:val="00075D7E"/>
    <w:rsid w:val="00076646"/>
    <w:rsid w:val="00080030"/>
    <w:rsid w:val="00080425"/>
    <w:rsid w:val="0008048B"/>
    <w:rsid w:val="000807AB"/>
    <w:rsid w:val="00080B6A"/>
    <w:rsid w:val="00080C0C"/>
    <w:rsid w:val="00081163"/>
    <w:rsid w:val="000819F7"/>
    <w:rsid w:val="00082B31"/>
    <w:rsid w:val="0008332C"/>
    <w:rsid w:val="00083458"/>
    <w:rsid w:val="000845B5"/>
    <w:rsid w:val="0008467A"/>
    <w:rsid w:val="00085174"/>
    <w:rsid w:val="000853C5"/>
    <w:rsid w:val="00085D60"/>
    <w:rsid w:val="000866F0"/>
    <w:rsid w:val="00086825"/>
    <w:rsid w:val="00086C9D"/>
    <w:rsid w:val="00086D8D"/>
    <w:rsid w:val="00087016"/>
    <w:rsid w:val="00087F5B"/>
    <w:rsid w:val="000901B1"/>
    <w:rsid w:val="0009051A"/>
    <w:rsid w:val="00090F88"/>
    <w:rsid w:val="00091BA8"/>
    <w:rsid w:val="00091DAB"/>
    <w:rsid w:val="00091E65"/>
    <w:rsid w:val="00092F98"/>
    <w:rsid w:val="00094646"/>
    <w:rsid w:val="0009578E"/>
    <w:rsid w:val="00095955"/>
    <w:rsid w:val="00095C31"/>
    <w:rsid w:val="00095F76"/>
    <w:rsid w:val="0009603D"/>
    <w:rsid w:val="0009700F"/>
    <w:rsid w:val="000A2A8A"/>
    <w:rsid w:val="000A321F"/>
    <w:rsid w:val="000A385D"/>
    <w:rsid w:val="000A44B5"/>
    <w:rsid w:val="000A45B6"/>
    <w:rsid w:val="000A4996"/>
    <w:rsid w:val="000A5EF7"/>
    <w:rsid w:val="000A6B01"/>
    <w:rsid w:val="000A6E47"/>
    <w:rsid w:val="000A71DD"/>
    <w:rsid w:val="000A7387"/>
    <w:rsid w:val="000A73A1"/>
    <w:rsid w:val="000A796C"/>
    <w:rsid w:val="000B0675"/>
    <w:rsid w:val="000B093D"/>
    <w:rsid w:val="000B13EA"/>
    <w:rsid w:val="000B1F9B"/>
    <w:rsid w:val="000B24F9"/>
    <w:rsid w:val="000B2B3D"/>
    <w:rsid w:val="000B33AD"/>
    <w:rsid w:val="000B40BD"/>
    <w:rsid w:val="000B432D"/>
    <w:rsid w:val="000B4ECD"/>
    <w:rsid w:val="000B55B4"/>
    <w:rsid w:val="000B6633"/>
    <w:rsid w:val="000B66CB"/>
    <w:rsid w:val="000B6EA3"/>
    <w:rsid w:val="000B7C40"/>
    <w:rsid w:val="000B7CAA"/>
    <w:rsid w:val="000B7F6E"/>
    <w:rsid w:val="000C1A16"/>
    <w:rsid w:val="000C2729"/>
    <w:rsid w:val="000C2A37"/>
    <w:rsid w:val="000C2C4E"/>
    <w:rsid w:val="000C326B"/>
    <w:rsid w:val="000C3304"/>
    <w:rsid w:val="000C341D"/>
    <w:rsid w:val="000C4F8B"/>
    <w:rsid w:val="000C5682"/>
    <w:rsid w:val="000C69FF"/>
    <w:rsid w:val="000C7243"/>
    <w:rsid w:val="000D0B19"/>
    <w:rsid w:val="000D105B"/>
    <w:rsid w:val="000D1630"/>
    <w:rsid w:val="000D165B"/>
    <w:rsid w:val="000D1ABC"/>
    <w:rsid w:val="000D2124"/>
    <w:rsid w:val="000D2734"/>
    <w:rsid w:val="000D2E2F"/>
    <w:rsid w:val="000D36C9"/>
    <w:rsid w:val="000D4047"/>
    <w:rsid w:val="000D534D"/>
    <w:rsid w:val="000D5CE5"/>
    <w:rsid w:val="000D5DFC"/>
    <w:rsid w:val="000D5E82"/>
    <w:rsid w:val="000D621F"/>
    <w:rsid w:val="000D666B"/>
    <w:rsid w:val="000E0FD5"/>
    <w:rsid w:val="000E1037"/>
    <w:rsid w:val="000E168C"/>
    <w:rsid w:val="000E1B62"/>
    <w:rsid w:val="000E289E"/>
    <w:rsid w:val="000E39E4"/>
    <w:rsid w:val="000E40D4"/>
    <w:rsid w:val="000E61F3"/>
    <w:rsid w:val="000E73B1"/>
    <w:rsid w:val="000E74EA"/>
    <w:rsid w:val="000F07E3"/>
    <w:rsid w:val="000F0AD8"/>
    <w:rsid w:val="000F0C0D"/>
    <w:rsid w:val="000F0FEC"/>
    <w:rsid w:val="000F1074"/>
    <w:rsid w:val="000F22CC"/>
    <w:rsid w:val="000F2780"/>
    <w:rsid w:val="000F36D5"/>
    <w:rsid w:val="000F3C6D"/>
    <w:rsid w:val="000F4877"/>
    <w:rsid w:val="000F4D05"/>
    <w:rsid w:val="000F4E25"/>
    <w:rsid w:val="000F4E5A"/>
    <w:rsid w:val="000F5991"/>
    <w:rsid w:val="000F6289"/>
    <w:rsid w:val="000F62D7"/>
    <w:rsid w:val="000F6AD1"/>
    <w:rsid w:val="000F6CC5"/>
    <w:rsid w:val="000F6D26"/>
    <w:rsid w:val="000F75B9"/>
    <w:rsid w:val="000F7A6C"/>
    <w:rsid w:val="000F7FFA"/>
    <w:rsid w:val="00100389"/>
    <w:rsid w:val="00102103"/>
    <w:rsid w:val="00102113"/>
    <w:rsid w:val="0010290D"/>
    <w:rsid w:val="00103614"/>
    <w:rsid w:val="00103775"/>
    <w:rsid w:val="00103A50"/>
    <w:rsid w:val="00103F07"/>
    <w:rsid w:val="0010467D"/>
    <w:rsid w:val="0010505A"/>
    <w:rsid w:val="001055F3"/>
    <w:rsid w:val="00105934"/>
    <w:rsid w:val="00105C11"/>
    <w:rsid w:val="00105F1E"/>
    <w:rsid w:val="001066B0"/>
    <w:rsid w:val="001067DE"/>
    <w:rsid w:val="00107A97"/>
    <w:rsid w:val="00110714"/>
    <w:rsid w:val="00110EEB"/>
    <w:rsid w:val="00112FE4"/>
    <w:rsid w:val="0011388A"/>
    <w:rsid w:val="00113991"/>
    <w:rsid w:val="00113D71"/>
    <w:rsid w:val="0011490C"/>
    <w:rsid w:val="0011492D"/>
    <w:rsid w:val="00114951"/>
    <w:rsid w:val="001151C8"/>
    <w:rsid w:val="00115EF6"/>
    <w:rsid w:val="001161C2"/>
    <w:rsid w:val="00116A60"/>
    <w:rsid w:val="00116DA0"/>
    <w:rsid w:val="001175CE"/>
    <w:rsid w:val="0011779A"/>
    <w:rsid w:val="00117EF6"/>
    <w:rsid w:val="00120124"/>
    <w:rsid w:val="001202B4"/>
    <w:rsid w:val="00120604"/>
    <w:rsid w:val="00120D21"/>
    <w:rsid w:val="001211F3"/>
    <w:rsid w:val="00121601"/>
    <w:rsid w:val="00123C1E"/>
    <w:rsid w:val="001246B5"/>
    <w:rsid w:val="00124A60"/>
    <w:rsid w:val="00124B4F"/>
    <w:rsid w:val="00124C1F"/>
    <w:rsid w:val="0012576F"/>
    <w:rsid w:val="00125CBB"/>
    <w:rsid w:val="00126283"/>
    <w:rsid w:val="00127492"/>
    <w:rsid w:val="00127EA2"/>
    <w:rsid w:val="00130FC3"/>
    <w:rsid w:val="00133545"/>
    <w:rsid w:val="0013510B"/>
    <w:rsid w:val="00135442"/>
    <w:rsid w:val="0013609C"/>
    <w:rsid w:val="00136739"/>
    <w:rsid w:val="00136BE5"/>
    <w:rsid w:val="00136C0D"/>
    <w:rsid w:val="00136EBE"/>
    <w:rsid w:val="00137276"/>
    <w:rsid w:val="00137E07"/>
    <w:rsid w:val="001405BA"/>
    <w:rsid w:val="00140644"/>
    <w:rsid w:val="001409D5"/>
    <w:rsid w:val="001410F7"/>
    <w:rsid w:val="001411E8"/>
    <w:rsid w:val="0014149B"/>
    <w:rsid w:val="00142C13"/>
    <w:rsid w:val="00142FD5"/>
    <w:rsid w:val="00143E29"/>
    <w:rsid w:val="00144284"/>
    <w:rsid w:val="00144CBC"/>
    <w:rsid w:val="0014518C"/>
    <w:rsid w:val="00145D38"/>
    <w:rsid w:val="00146226"/>
    <w:rsid w:val="00147219"/>
    <w:rsid w:val="00147580"/>
    <w:rsid w:val="001478EA"/>
    <w:rsid w:val="00147E26"/>
    <w:rsid w:val="001511F2"/>
    <w:rsid w:val="00151DA1"/>
    <w:rsid w:val="00152020"/>
    <w:rsid w:val="001521B6"/>
    <w:rsid w:val="00152D26"/>
    <w:rsid w:val="00152D8A"/>
    <w:rsid w:val="00153A02"/>
    <w:rsid w:val="00153F72"/>
    <w:rsid w:val="00154E6B"/>
    <w:rsid w:val="00155393"/>
    <w:rsid w:val="0015572C"/>
    <w:rsid w:val="00155F71"/>
    <w:rsid w:val="00156517"/>
    <w:rsid w:val="001569CD"/>
    <w:rsid w:val="00156AB4"/>
    <w:rsid w:val="00156DF4"/>
    <w:rsid w:val="00157412"/>
    <w:rsid w:val="00157C11"/>
    <w:rsid w:val="00157E57"/>
    <w:rsid w:val="00160737"/>
    <w:rsid w:val="00161299"/>
    <w:rsid w:val="00161658"/>
    <w:rsid w:val="00161707"/>
    <w:rsid w:val="00163073"/>
    <w:rsid w:val="0016326A"/>
    <w:rsid w:val="00163829"/>
    <w:rsid w:val="001639C3"/>
    <w:rsid w:val="001643CC"/>
    <w:rsid w:val="001644C7"/>
    <w:rsid w:val="001655ED"/>
    <w:rsid w:val="00166119"/>
    <w:rsid w:val="0016751D"/>
    <w:rsid w:val="001676CC"/>
    <w:rsid w:val="001702C1"/>
    <w:rsid w:val="00170602"/>
    <w:rsid w:val="00170AA0"/>
    <w:rsid w:val="00173509"/>
    <w:rsid w:val="00173757"/>
    <w:rsid w:val="00173B6B"/>
    <w:rsid w:val="00173BA7"/>
    <w:rsid w:val="00173C91"/>
    <w:rsid w:val="001767E7"/>
    <w:rsid w:val="00176AA8"/>
    <w:rsid w:val="00176EF9"/>
    <w:rsid w:val="00177F20"/>
    <w:rsid w:val="0018000D"/>
    <w:rsid w:val="0018070F"/>
    <w:rsid w:val="001811D0"/>
    <w:rsid w:val="0018252A"/>
    <w:rsid w:val="001841DE"/>
    <w:rsid w:val="0018427A"/>
    <w:rsid w:val="001843C0"/>
    <w:rsid w:val="001853DB"/>
    <w:rsid w:val="00185BD7"/>
    <w:rsid w:val="00185D21"/>
    <w:rsid w:val="00186B2B"/>
    <w:rsid w:val="00187870"/>
    <w:rsid w:val="00187953"/>
    <w:rsid w:val="00187B96"/>
    <w:rsid w:val="00190345"/>
    <w:rsid w:val="001903AE"/>
    <w:rsid w:val="00190AEE"/>
    <w:rsid w:val="00190F52"/>
    <w:rsid w:val="001915E7"/>
    <w:rsid w:val="00191AAF"/>
    <w:rsid w:val="001929E7"/>
    <w:rsid w:val="00193046"/>
    <w:rsid w:val="00193EB6"/>
    <w:rsid w:val="0019422B"/>
    <w:rsid w:val="0019451E"/>
    <w:rsid w:val="00194938"/>
    <w:rsid w:val="00194DF5"/>
    <w:rsid w:val="00194FBA"/>
    <w:rsid w:val="0019597B"/>
    <w:rsid w:val="00195E9F"/>
    <w:rsid w:val="00196502"/>
    <w:rsid w:val="001967B3"/>
    <w:rsid w:val="00197173"/>
    <w:rsid w:val="001978C5"/>
    <w:rsid w:val="00197B82"/>
    <w:rsid w:val="001A1C2C"/>
    <w:rsid w:val="001A1D20"/>
    <w:rsid w:val="001A21C6"/>
    <w:rsid w:val="001A2812"/>
    <w:rsid w:val="001A3D9E"/>
    <w:rsid w:val="001A4583"/>
    <w:rsid w:val="001A4985"/>
    <w:rsid w:val="001A4D04"/>
    <w:rsid w:val="001A4FEA"/>
    <w:rsid w:val="001A6482"/>
    <w:rsid w:val="001A68C9"/>
    <w:rsid w:val="001A7291"/>
    <w:rsid w:val="001A77F5"/>
    <w:rsid w:val="001A7F2B"/>
    <w:rsid w:val="001B07C2"/>
    <w:rsid w:val="001B22D5"/>
    <w:rsid w:val="001B28C8"/>
    <w:rsid w:val="001B300E"/>
    <w:rsid w:val="001B333A"/>
    <w:rsid w:val="001B3E86"/>
    <w:rsid w:val="001B4D85"/>
    <w:rsid w:val="001B5A56"/>
    <w:rsid w:val="001B6ABE"/>
    <w:rsid w:val="001B6E5C"/>
    <w:rsid w:val="001C0129"/>
    <w:rsid w:val="001C07BB"/>
    <w:rsid w:val="001C0EC9"/>
    <w:rsid w:val="001C112D"/>
    <w:rsid w:val="001C1894"/>
    <w:rsid w:val="001C1DF7"/>
    <w:rsid w:val="001C3093"/>
    <w:rsid w:val="001C32FB"/>
    <w:rsid w:val="001C4288"/>
    <w:rsid w:val="001C4660"/>
    <w:rsid w:val="001C4668"/>
    <w:rsid w:val="001C48CC"/>
    <w:rsid w:val="001C5B63"/>
    <w:rsid w:val="001C5CA2"/>
    <w:rsid w:val="001C64E4"/>
    <w:rsid w:val="001C6D0B"/>
    <w:rsid w:val="001C6E6B"/>
    <w:rsid w:val="001C7DBA"/>
    <w:rsid w:val="001C7DE0"/>
    <w:rsid w:val="001D04C4"/>
    <w:rsid w:val="001D0D8D"/>
    <w:rsid w:val="001D1600"/>
    <w:rsid w:val="001D1AFC"/>
    <w:rsid w:val="001D23AC"/>
    <w:rsid w:val="001D3373"/>
    <w:rsid w:val="001D3B51"/>
    <w:rsid w:val="001D3EFA"/>
    <w:rsid w:val="001D401D"/>
    <w:rsid w:val="001D490D"/>
    <w:rsid w:val="001D5F7F"/>
    <w:rsid w:val="001D606A"/>
    <w:rsid w:val="001D6281"/>
    <w:rsid w:val="001D6615"/>
    <w:rsid w:val="001D69E5"/>
    <w:rsid w:val="001D71B1"/>
    <w:rsid w:val="001D7311"/>
    <w:rsid w:val="001E04A9"/>
    <w:rsid w:val="001E1A60"/>
    <w:rsid w:val="001E28FE"/>
    <w:rsid w:val="001E2DD9"/>
    <w:rsid w:val="001E348E"/>
    <w:rsid w:val="001E3CA4"/>
    <w:rsid w:val="001E42C1"/>
    <w:rsid w:val="001E48C3"/>
    <w:rsid w:val="001E4945"/>
    <w:rsid w:val="001E4E9B"/>
    <w:rsid w:val="001E5AEC"/>
    <w:rsid w:val="001E6315"/>
    <w:rsid w:val="001E67AD"/>
    <w:rsid w:val="001E6CAC"/>
    <w:rsid w:val="001F07F2"/>
    <w:rsid w:val="001F0BE3"/>
    <w:rsid w:val="001F149E"/>
    <w:rsid w:val="001F1C80"/>
    <w:rsid w:val="001F2A80"/>
    <w:rsid w:val="001F3529"/>
    <w:rsid w:val="001F3EC6"/>
    <w:rsid w:val="001F4617"/>
    <w:rsid w:val="001F4644"/>
    <w:rsid w:val="001F4BC4"/>
    <w:rsid w:val="001F52CD"/>
    <w:rsid w:val="001F58CA"/>
    <w:rsid w:val="001F6059"/>
    <w:rsid w:val="001F6083"/>
    <w:rsid w:val="001F78FF"/>
    <w:rsid w:val="001F7B80"/>
    <w:rsid w:val="00200946"/>
    <w:rsid w:val="00200C9A"/>
    <w:rsid w:val="002053F0"/>
    <w:rsid w:val="00205A79"/>
    <w:rsid w:val="00206827"/>
    <w:rsid w:val="00206C90"/>
    <w:rsid w:val="00206D17"/>
    <w:rsid w:val="00210285"/>
    <w:rsid w:val="0021050A"/>
    <w:rsid w:val="00210972"/>
    <w:rsid w:val="0021105C"/>
    <w:rsid w:val="00211D4B"/>
    <w:rsid w:val="00211F81"/>
    <w:rsid w:val="0021270A"/>
    <w:rsid w:val="00212A2E"/>
    <w:rsid w:val="00212A59"/>
    <w:rsid w:val="00212AAC"/>
    <w:rsid w:val="002130E5"/>
    <w:rsid w:val="00213288"/>
    <w:rsid w:val="0021379C"/>
    <w:rsid w:val="00213A58"/>
    <w:rsid w:val="002145FE"/>
    <w:rsid w:val="00214718"/>
    <w:rsid w:val="00214F3C"/>
    <w:rsid w:val="002162F4"/>
    <w:rsid w:val="0021658A"/>
    <w:rsid w:val="0021664A"/>
    <w:rsid w:val="002169F6"/>
    <w:rsid w:val="00216F8C"/>
    <w:rsid w:val="00217327"/>
    <w:rsid w:val="00217662"/>
    <w:rsid w:val="00220619"/>
    <w:rsid w:val="002215D3"/>
    <w:rsid w:val="002216FA"/>
    <w:rsid w:val="00221716"/>
    <w:rsid w:val="00221A1B"/>
    <w:rsid w:val="00221DBF"/>
    <w:rsid w:val="00222926"/>
    <w:rsid w:val="00222ED8"/>
    <w:rsid w:val="00223965"/>
    <w:rsid w:val="0022402D"/>
    <w:rsid w:val="0022478E"/>
    <w:rsid w:val="00225235"/>
    <w:rsid w:val="00225341"/>
    <w:rsid w:val="00225ADA"/>
    <w:rsid w:val="00225CBC"/>
    <w:rsid w:val="0022626B"/>
    <w:rsid w:val="00226A11"/>
    <w:rsid w:val="00227179"/>
    <w:rsid w:val="0022734B"/>
    <w:rsid w:val="00227B7A"/>
    <w:rsid w:val="00227EE4"/>
    <w:rsid w:val="002305AF"/>
    <w:rsid w:val="002306BF"/>
    <w:rsid w:val="00232613"/>
    <w:rsid w:val="00232AFC"/>
    <w:rsid w:val="00234E32"/>
    <w:rsid w:val="00234F76"/>
    <w:rsid w:val="002358FA"/>
    <w:rsid w:val="00235F17"/>
    <w:rsid w:val="002364F6"/>
    <w:rsid w:val="002364FD"/>
    <w:rsid w:val="00236709"/>
    <w:rsid w:val="00236BFF"/>
    <w:rsid w:val="00236C8F"/>
    <w:rsid w:val="00236FC1"/>
    <w:rsid w:val="00237218"/>
    <w:rsid w:val="00237232"/>
    <w:rsid w:val="00237707"/>
    <w:rsid w:val="00240540"/>
    <w:rsid w:val="002410A5"/>
    <w:rsid w:val="00241884"/>
    <w:rsid w:val="0024193F"/>
    <w:rsid w:val="002419FA"/>
    <w:rsid w:val="00242AC1"/>
    <w:rsid w:val="00242FDF"/>
    <w:rsid w:val="00243002"/>
    <w:rsid w:val="00244489"/>
    <w:rsid w:val="0024476B"/>
    <w:rsid w:val="00244BA4"/>
    <w:rsid w:val="00245184"/>
    <w:rsid w:val="00245BC5"/>
    <w:rsid w:val="00246A9A"/>
    <w:rsid w:val="0024786C"/>
    <w:rsid w:val="00247E23"/>
    <w:rsid w:val="00247E9B"/>
    <w:rsid w:val="00247FFA"/>
    <w:rsid w:val="00250230"/>
    <w:rsid w:val="00250C93"/>
    <w:rsid w:val="002512B3"/>
    <w:rsid w:val="00251789"/>
    <w:rsid w:val="00251838"/>
    <w:rsid w:val="00251A0A"/>
    <w:rsid w:val="00251A2F"/>
    <w:rsid w:val="00252234"/>
    <w:rsid w:val="002539B1"/>
    <w:rsid w:val="00253E08"/>
    <w:rsid w:val="00254193"/>
    <w:rsid w:val="002559C0"/>
    <w:rsid w:val="00255E53"/>
    <w:rsid w:val="00256490"/>
    <w:rsid w:val="0025774D"/>
    <w:rsid w:val="00257E4E"/>
    <w:rsid w:val="00260153"/>
    <w:rsid w:val="002603F2"/>
    <w:rsid w:val="002605B4"/>
    <w:rsid w:val="00261175"/>
    <w:rsid w:val="00261367"/>
    <w:rsid w:val="0026177A"/>
    <w:rsid w:val="00261B9C"/>
    <w:rsid w:val="00262CFF"/>
    <w:rsid w:val="00262ED1"/>
    <w:rsid w:val="00264308"/>
    <w:rsid w:val="00264FC0"/>
    <w:rsid w:val="00265AD7"/>
    <w:rsid w:val="00265F41"/>
    <w:rsid w:val="002663D4"/>
    <w:rsid w:val="00266819"/>
    <w:rsid w:val="00266F48"/>
    <w:rsid w:val="00267330"/>
    <w:rsid w:val="00267645"/>
    <w:rsid w:val="002677CC"/>
    <w:rsid w:val="0027091C"/>
    <w:rsid w:val="00270D5C"/>
    <w:rsid w:val="00270F45"/>
    <w:rsid w:val="002717DB"/>
    <w:rsid w:val="00271D52"/>
    <w:rsid w:val="00272A64"/>
    <w:rsid w:val="00273008"/>
    <w:rsid w:val="00273155"/>
    <w:rsid w:val="002733FB"/>
    <w:rsid w:val="00273B15"/>
    <w:rsid w:val="0027427A"/>
    <w:rsid w:val="0027521B"/>
    <w:rsid w:val="00276E4F"/>
    <w:rsid w:val="002801F4"/>
    <w:rsid w:val="0028023E"/>
    <w:rsid w:val="00280F3B"/>
    <w:rsid w:val="0028108B"/>
    <w:rsid w:val="002814FD"/>
    <w:rsid w:val="00281678"/>
    <w:rsid w:val="002818AD"/>
    <w:rsid w:val="00281CA3"/>
    <w:rsid w:val="00281D8E"/>
    <w:rsid w:val="002822EA"/>
    <w:rsid w:val="00282D1E"/>
    <w:rsid w:val="00283371"/>
    <w:rsid w:val="00283521"/>
    <w:rsid w:val="00283FDE"/>
    <w:rsid w:val="00284B03"/>
    <w:rsid w:val="00284E34"/>
    <w:rsid w:val="0028500C"/>
    <w:rsid w:val="00285DC3"/>
    <w:rsid w:val="0028694B"/>
    <w:rsid w:val="00286A57"/>
    <w:rsid w:val="00287348"/>
    <w:rsid w:val="00287370"/>
    <w:rsid w:val="00287B8E"/>
    <w:rsid w:val="00287E62"/>
    <w:rsid w:val="00290073"/>
    <w:rsid w:val="0029037B"/>
    <w:rsid w:val="0029072A"/>
    <w:rsid w:val="00290748"/>
    <w:rsid w:val="00290A83"/>
    <w:rsid w:val="00290D16"/>
    <w:rsid w:val="0029121F"/>
    <w:rsid w:val="002919F2"/>
    <w:rsid w:val="002923A6"/>
    <w:rsid w:val="002927F5"/>
    <w:rsid w:val="002936F5"/>
    <w:rsid w:val="002949DD"/>
    <w:rsid w:val="0029535E"/>
    <w:rsid w:val="002953CD"/>
    <w:rsid w:val="002957FF"/>
    <w:rsid w:val="00295C11"/>
    <w:rsid w:val="00296A04"/>
    <w:rsid w:val="00296B2C"/>
    <w:rsid w:val="00296BE0"/>
    <w:rsid w:val="002971F1"/>
    <w:rsid w:val="002974F3"/>
    <w:rsid w:val="00297DD6"/>
    <w:rsid w:val="002A012A"/>
    <w:rsid w:val="002A0A9C"/>
    <w:rsid w:val="002A1868"/>
    <w:rsid w:val="002A1D25"/>
    <w:rsid w:val="002A1D97"/>
    <w:rsid w:val="002A30F9"/>
    <w:rsid w:val="002A3149"/>
    <w:rsid w:val="002A3E20"/>
    <w:rsid w:val="002A40F1"/>
    <w:rsid w:val="002A5654"/>
    <w:rsid w:val="002A58F2"/>
    <w:rsid w:val="002A676F"/>
    <w:rsid w:val="002A6F45"/>
    <w:rsid w:val="002A73E2"/>
    <w:rsid w:val="002B1B6D"/>
    <w:rsid w:val="002B2560"/>
    <w:rsid w:val="002B2D56"/>
    <w:rsid w:val="002B3559"/>
    <w:rsid w:val="002B422E"/>
    <w:rsid w:val="002B6AD8"/>
    <w:rsid w:val="002B71BD"/>
    <w:rsid w:val="002B71F4"/>
    <w:rsid w:val="002B782A"/>
    <w:rsid w:val="002B7B12"/>
    <w:rsid w:val="002B7B5A"/>
    <w:rsid w:val="002C10B1"/>
    <w:rsid w:val="002C1A75"/>
    <w:rsid w:val="002C2431"/>
    <w:rsid w:val="002C2CB6"/>
    <w:rsid w:val="002C2FED"/>
    <w:rsid w:val="002C351B"/>
    <w:rsid w:val="002C35BB"/>
    <w:rsid w:val="002C4574"/>
    <w:rsid w:val="002C5840"/>
    <w:rsid w:val="002C6030"/>
    <w:rsid w:val="002C6B5B"/>
    <w:rsid w:val="002D1107"/>
    <w:rsid w:val="002D2174"/>
    <w:rsid w:val="002D2555"/>
    <w:rsid w:val="002D2F4F"/>
    <w:rsid w:val="002D3A80"/>
    <w:rsid w:val="002D3B53"/>
    <w:rsid w:val="002D3C1B"/>
    <w:rsid w:val="002D40DB"/>
    <w:rsid w:val="002D489E"/>
    <w:rsid w:val="002D552B"/>
    <w:rsid w:val="002D6D44"/>
    <w:rsid w:val="002D77F4"/>
    <w:rsid w:val="002D7F9E"/>
    <w:rsid w:val="002E0216"/>
    <w:rsid w:val="002E0995"/>
    <w:rsid w:val="002E09E3"/>
    <w:rsid w:val="002E09F6"/>
    <w:rsid w:val="002E11CF"/>
    <w:rsid w:val="002E1A9D"/>
    <w:rsid w:val="002E2C36"/>
    <w:rsid w:val="002E37F1"/>
    <w:rsid w:val="002E67D9"/>
    <w:rsid w:val="002E6938"/>
    <w:rsid w:val="002F0051"/>
    <w:rsid w:val="002F047E"/>
    <w:rsid w:val="002F08CB"/>
    <w:rsid w:val="002F0BF9"/>
    <w:rsid w:val="002F0C06"/>
    <w:rsid w:val="002F0DE5"/>
    <w:rsid w:val="002F115B"/>
    <w:rsid w:val="002F14AF"/>
    <w:rsid w:val="002F330B"/>
    <w:rsid w:val="002F3712"/>
    <w:rsid w:val="002F3971"/>
    <w:rsid w:val="002F3E3E"/>
    <w:rsid w:val="002F3E8F"/>
    <w:rsid w:val="002F4513"/>
    <w:rsid w:val="002F5CBB"/>
    <w:rsid w:val="002F6460"/>
    <w:rsid w:val="002F6545"/>
    <w:rsid w:val="002F69C2"/>
    <w:rsid w:val="002F7E10"/>
    <w:rsid w:val="003002D4"/>
    <w:rsid w:val="003003D4"/>
    <w:rsid w:val="00300567"/>
    <w:rsid w:val="00300572"/>
    <w:rsid w:val="00301991"/>
    <w:rsid w:val="00301E99"/>
    <w:rsid w:val="00303971"/>
    <w:rsid w:val="00303A87"/>
    <w:rsid w:val="00305401"/>
    <w:rsid w:val="003055CA"/>
    <w:rsid w:val="00305A03"/>
    <w:rsid w:val="00305BDC"/>
    <w:rsid w:val="003066D4"/>
    <w:rsid w:val="00306C38"/>
    <w:rsid w:val="00306E00"/>
    <w:rsid w:val="00306EF3"/>
    <w:rsid w:val="0030721E"/>
    <w:rsid w:val="003075F0"/>
    <w:rsid w:val="00310130"/>
    <w:rsid w:val="0031131A"/>
    <w:rsid w:val="0031174E"/>
    <w:rsid w:val="00311A07"/>
    <w:rsid w:val="003120B8"/>
    <w:rsid w:val="00312F6A"/>
    <w:rsid w:val="0031307D"/>
    <w:rsid w:val="003136B4"/>
    <w:rsid w:val="00313701"/>
    <w:rsid w:val="003137E6"/>
    <w:rsid w:val="00314540"/>
    <w:rsid w:val="00314EE9"/>
    <w:rsid w:val="00315112"/>
    <w:rsid w:val="0031531C"/>
    <w:rsid w:val="0031562D"/>
    <w:rsid w:val="003159FA"/>
    <w:rsid w:val="00316059"/>
    <w:rsid w:val="00317097"/>
    <w:rsid w:val="003178A9"/>
    <w:rsid w:val="003214FD"/>
    <w:rsid w:val="0032334F"/>
    <w:rsid w:val="003233BF"/>
    <w:rsid w:val="00323EAC"/>
    <w:rsid w:val="003240F9"/>
    <w:rsid w:val="0032422F"/>
    <w:rsid w:val="0032468E"/>
    <w:rsid w:val="00324910"/>
    <w:rsid w:val="00324AD2"/>
    <w:rsid w:val="003251DC"/>
    <w:rsid w:val="00325E6F"/>
    <w:rsid w:val="00325FCC"/>
    <w:rsid w:val="003262EF"/>
    <w:rsid w:val="0032634A"/>
    <w:rsid w:val="003269D7"/>
    <w:rsid w:val="003272B3"/>
    <w:rsid w:val="00330C16"/>
    <w:rsid w:val="00331322"/>
    <w:rsid w:val="00331517"/>
    <w:rsid w:val="00332241"/>
    <w:rsid w:val="0033262F"/>
    <w:rsid w:val="00332EB9"/>
    <w:rsid w:val="003335FC"/>
    <w:rsid w:val="0033535D"/>
    <w:rsid w:val="003365F6"/>
    <w:rsid w:val="003370E3"/>
    <w:rsid w:val="0033720F"/>
    <w:rsid w:val="00337E68"/>
    <w:rsid w:val="00337F99"/>
    <w:rsid w:val="00340377"/>
    <w:rsid w:val="00340EF9"/>
    <w:rsid w:val="0034213B"/>
    <w:rsid w:val="00342B88"/>
    <w:rsid w:val="00342F6B"/>
    <w:rsid w:val="003432C5"/>
    <w:rsid w:val="00343446"/>
    <w:rsid w:val="00344AB5"/>
    <w:rsid w:val="00345694"/>
    <w:rsid w:val="0034570F"/>
    <w:rsid w:val="00345EAA"/>
    <w:rsid w:val="0034612F"/>
    <w:rsid w:val="0034647A"/>
    <w:rsid w:val="0034651C"/>
    <w:rsid w:val="00346653"/>
    <w:rsid w:val="003476D9"/>
    <w:rsid w:val="003477D1"/>
    <w:rsid w:val="00347D9B"/>
    <w:rsid w:val="003500C0"/>
    <w:rsid w:val="0035029C"/>
    <w:rsid w:val="003503C2"/>
    <w:rsid w:val="00351C51"/>
    <w:rsid w:val="00351DEE"/>
    <w:rsid w:val="00352079"/>
    <w:rsid w:val="003520DC"/>
    <w:rsid w:val="00352E2A"/>
    <w:rsid w:val="0035397F"/>
    <w:rsid w:val="00353A4B"/>
    <w:rsid w:val="00355503"/>
    <w:rsid w:val="0035587F"/>
    <w:rsid w:val="00355AE7"/>
    <w:rsid w:val="003563AD"/>
    <w:rsid w:val="00357458"/>
    <w:rsid w:val="00357AC5"/>
    <w:rsid w:val="00357E35"/>
    <w:rsid w:val="00360FA8"/>
    <w:rsid w:val="00361BBD"/>
    <w:rsid w:val="0036217E"/>
    <w:rsid w:val="0036228F"/>
    <w:rsid w:val="00362D3C"/>
    <w:rsid w:val="00363290"/>
    <w:rsid w:val="00363A7E"/>
    <w:rsid w:val="003642D3"/>
    <w:rsid w:val="00365320"/>
    <w:rsid w:val="00367153"/>
    <w:rsid w:val="00367338"/>
    <w:rsid w:val="003674DD"/>
    <w:rsid w:val="003675A9"/>
    <w:rsid w:val="00367D2D"/>
    <w:rsid w:val="00370B56"/>
    <w:rsid w:val="00370B79"/>
    <w:rsid w:val="00370ED4"/>
    <w:rsid w:val="003726E1"/>
    <w:rsid w:val="00372F80"/>
    <w:rsid w:val="00373042"/>
    <w:rsid w:val="0037318C"/>
    <w:rsid w:val="00373390"/>
    <w:rsid w:val="00375205"/>
    <w:rsid w:val="00375D74"/>
    <w:rsid w:val="00376E3F"/>
    <w:rsid w:val="00376E6C"/>
    <w:rsid w:val="0038050D"/>
    <w:rsid w:val="00380E0A"/>
    <w:rsid w:val="00380E3C"/>
    <w:rsid w:val="00382562"/>
    <w:rsid w:val="0038268A"/>
    <w:rsid w:val="00382924"/>
    <w:rsid w:val="00383691"/>
    <w:rsid w:val="00383A4D"/>
    <w:rsid w:val="00383CE1"/>
    <w:rsid w:val="00383EF1"/>
    <w:rsid w:val="00384945"/>
    <w:rsid w:val="00384D5C"/>
    <w:rsid w:val="00384E01"/>
    <w:rsid w:val="00385108"/>
    <w:rsid w:val="00385E15"/>
    <w:rsid w:val="00386315"/>
    <w:rsid w:val="0038723C"/>
    <w:rsid w:val="00387597"/>
    <w:rsid w:val="0038775D"/>
    <w:rsid w:val="00387A7B"/>
    <w:rsid w:val="003902C2"/>
    <w:rsid w:val="0039043A"/>
    <w:rsid w:val="003907DE"/>
    <w:rsid w:val="00392190"/>
    <w:rsid w:val="003923AA"/>
    <w:rsid w:val="00392C4A"/>
    <w:rsid w:val="00392E33"/>
    <w:rsid w:val="00395189"/>
    <w:rsid w:val="00395CCD"/>
    <w:rsid w:val="003962DC"/>
    <w:rsid w:val="00396C8F"/>
    <w:rsid w:val="003972B4"/>
    <w:rsid w:val="003A0216"/>
    <w:rsid w:val="003A0AF6"/>
    <w:rsid w:val="003A0C24"/>
    <w:rsid w:val="003A0C3E"/>
    <w:rsid w:val="003A1CF2"/>
    <w:rsid w:val="003A27B7"/>
    <w:rsid w:val="003A2D80"/>
    <w:rsid w:val="003A32C0"/>
    <w:rsid w:val="003A4ED0"/>
    <w:rsid w:val="003A5DB9"/>
    <w:rsid w:val="003A6A74"/>
    <w:rsid w:val="003B0247"/>
    <w:rsid w:val="003B0494"/>
    <w:rsid w:val="003B1CC5"/>
    <w:rsid w:val="003B1FEE"/>
    <w:rsid w:val="003B2373"/>
    <w:rsid w:val="003B2B01"/>
    <w:rsid w:val="003B3B83"/>
    <w:rsid w:val="003B3C3E"/>
    <w:rsid w:val="003B4076"/>
    <w:rsid w:val="003B4AD2"/>
    <w:rsid w:val="003B4D08"/>
    <w:rsid w:val="003B50B2"/>
    <w:rsid w:val="003B52E0"/>
    <w:rsid w:val="003B5591"/>
    <w:rsid w:val="003B5A4A"/>
    <w:rsid w:val="003B6044"/>
    <w:rsid w:val="003B65ED"/>
    <w:rsid w:val="003B6845"/>
    <w:rsid w:val="003B7071"/>
    <w:rsid w:val="003B7630"/>
    <w:rsid w:val="003C0071"/>
    <w:rsid w:val="003C09D7"/>
    <w:rsid w:val="003C0A29"/>
    <w:rsid w:val="003C0D84"/>
    <w:rsid w:val="003C0E19"/>
    <w:rsid w:val="003C0E42"/>
    <w:rsid w:val="003C19FC"/>
    <w:rsid w:val="003C1FA9"/>
    <w:rsid w:val="003C2146"/>
    <w:rsid w:val="003C269F"/>
    <w:rsid w:val="003C2893"/>
    <w:rsid w:val="003C3208"/>
    <w:rsid w:val="003C3235"/>
    <w:rsid w:val="003C431B"/>
    <w:rsid w:val="003C46E2"/>
    <w:rsid w:val="003C4C19"/>
    <w:rsid w:val="003C5FBE"/>
    <w:rsid w:val="003C69D9"/>
    <w:rsid w:val="003C6AB8"/>
    <w:rsid w:val="003C7199"/>
    <w:rsid w:val="003D001F"/>
    <w:rsid w:val="003D0A54"/>
    <w:rsid w:val="003D0A63"/>
    <w:rsid w:val="003D1689"/>
    <w:rsid w:val="003D1F01"/>
    <w:rsid w:val="003D2592"/>
    <w:rsid w:val="003D2ACF"/>
    <w:rsid w:val="003D312F"/>
    <w:rsid w:val="003D34BA"/>
    <w:rsid w:val="003D35F8"/>
    <w:rsid w:val="003D3A71"/>
    <w:rsid w:val="003D3DF0"/>
    <w:rsid w:val="003D40DC"/>
    <w:rsid w:val="003D48D4"/>
    <w:rsid w:val="003D4D3F"/>
    <w:rsid w:val="003D5E14"/>
    <w:rsid w:val="003D61E0"/>
    <w:rsid w:val="003D62BE"/>
    <w:rsid w:val="003D7636"/>
    <w:rsid w:val="003D76D7"/>
    <w:rsid w:val="003D7883"/>
    <w:rsid w:val="003D7A6B"/>
    <w:rsid w:val="003E139F"/>
    <w:rsid w:val="003E16FF"/>
    <w:rsid w:val="003E3C03"/>
    <w:rsid w:val="003E3F4D"/>
    <w:rsid w:val="003E5D72"/>
    <w:rsid w:val="003E62DB"/>
    <w:rsid w:val="003E62E7"/>
    <w:rsid w:val="003E67AF"/>
    <w:rsid w:val="003E75B1"/>
    <w:rsid w:val="003F055F"/>
    <w:rsid w:val="003F0D65"/>
    <w:rsid w:val="003F1019"/>
    <w:rsid w:val="003F26A1"/>
    <w:rsid w:val="003F2C9F"/>
    <w:rsid w:val="003F3E96"/>
    <w:rsid w:val="003F4575"/>
    <w:rsid w:val="003F4A4E"/>
    <w:rsid w:val="003F4A79"/>
    <w:rsid w:val="003F4EF6"/>
    <w:rsid w:val="003F559B"/>
    <w:rsid w:val="003F56EF"/>
    <w:rsid w:val="003F572C"/>
    <w:rsid w:val="003F62A8"/>
    <w:rsid w:val="003F66D6"/>
    <w:rsid w:val="003F6EFA"/>
    <w:rsid w:val="003F76DF"/>
    <w:rsid w:val="003F7924"/>
    <w:rsid w:val="003F7BE9"/>
    <w:rsid w:val="003F7FEE"/>
    <w:rsid w:val="004020B7"/>
    <w:rsid w:val="004029BE"/>
    <w:rsid w:val="00403199"/>
    <w:rsid w:val="00403ECA"/>
    <w:rsid w:val="004041CF"/>
    <w:rsid w:val="00404291"/>
    <w:rsid w:val="00404B59"/>
    <w:rsid w:val="004050CC"/>
    <w:rsid w:val="00406CB4"/>
    <w:rsid w:val="00407592"/>
    <w:rsid w:val="00410B6A"/>
    <w:rsid w:val="00410C69"/>
    <w:rsid w:val="00411A1F"/>
    <w:rsid w:val="00411DD2"/>
    <w:rsid w:val="0041270D"/>
    <w:rsid w:val="00412E9C"/>
    <w:rsid w:val="00412FB8"/>
    <w:rsid w:val="00413348"/>
    <w:rsid w:val="00413B1F"/>
    <w:rsid w:val="00414222"/>
    <w:rsid w:val="00414258"/>
    <w:rsid w:val="004155C8"/>
    <w:rsid w:val="004158BD"/>
    <w:rsid w:val="004175A3"/>
    <w:rsid w:val="004176AB"/>
    <w:rsid w:val="00417E59"/>
    <w:rsid w:val="00417FE6"/>
    <w:rsid w:val="0042090A"/>
    <w:rsid w:val="00420A67"/>
    <w:rsid w:val="00420BC1"/>
    <w:rsid w:val="00421A13"/>
    <w:rsid w:val="00421B75"/>
    <w:rsid w:val="00421DEA"/>
    <w:rsid w:val="0042205C"/>
    <w:rsid w:val="00422408"/>
    <w:rsid w:val="00422EFC"/>
    <w:rsid w:val="00422F79"/>
    <w:rsid w:val="00423100"/>
    <w:rsid w:val="00423B41"/>
    <w:rsid w:val="00423C0C"/>
    <w:rsid w:val="00423F92"/>
    <w:rsid w:val="00423FD8"/>
    <w:rsid w:val="004241FD"/>
    <w:rsid w:val="004256EA"/>
    <w:rsid w:val="00425BFC"/>
    <w:rsid w:val="00426D40"/>
    <w:rsid w:val="004271FB"/>
    <w:rsid w:val="00430764"/>
    <w:rsid w:val="00431C66"/>
    <w:rsid w:val="00431E8E"/>
    <w:rsid w:val="004328DF"/>
    <w:rsid w:val="00432992"/>
    <w:rsid w:val="00432FB5"/>
    <w:rsid w:val="0043322C"/>
    <w:rsid w:val="004342C0"/>
    <w:rsid w:val="00435243"/>
    <w:rsid w:val="004353F5"/>
    <w:rsid w:val="00436B76"/>
    <w:rsid w:val="004409DB"/>
    <w:rsid w:val="0044129D"/>
    <w:rsid w:val="00441407"/>
    <w:rsid w:val="00441976"/>
    <w:rsid w:val="00441F92"/>
    <w:rsid w:val="00442589"/>
    <w:rsid w:val="0044278E"/>
    <w:rsid w:val="004429EA"/>
    <w:rsid w:val="00442DEF"/>
    <w:rsid w:val="00442E75"/>
    <w:rsid w:val="00443AB4"/>
    <w:rsid w:val="00443BF2"/>
    <w:rsid w:val="00443CAB"/>
    <w:rsid w:val="00443EEC"/>
    <w:rsid w:val="00444910"/>
    <w:rsid w:val="00445079"/>
    <w:rsid w:val="004457C1"/>
    <w:rsid w:val="00445BCB"/>
    <w:rsid w:val="00445E37"/>
    <w:rsid w:val="004461C4"/>
    <w:rsid w:val="00446ADE"/>
    <w:rsid w:val="00446DEA"/>
    <w:rsid w:val="004471AA"/>
    <w:rsid w:val="0044772D"/>
    <w:rsid w:val="00447802"/>
    <w:rsid w:val="004507D6"/>
    <w:rsid w:val="00450E65"/>
    <w:rsid w:val="0045167B"/>
    <w:rsid w:val="00452556"/>
    <w:rsid w:val="00452807"/>
    <w:rsid w:val="00452D99"/>
    <w:rsid w:val="00453897"/>
    <w:rsid w:val="00453965"/>
    <w:rsid w:val="00453E72"/>
    <w:rsid w:val="00456382"/>
    <w:rsid w:val="0045782F"/>
    <w:rsid w:val="0046020C"/>
    <w:rsid w:val="0046093C"/>
    <w:rsid w:val="00460BCE"/>
    <w:rsid w:val="00460E96"/>
    <w:rsid w:val="00460F8D"/>
    <w:rsid w:val="004626ED"/>
    <w:rsid w:val="00462857"/>
    <w:rsid w:val="00462FE1"/>
    <w:rsid w:val="004651F1"/>
    <w:rsid w:val="0046571C"/>
    <w:rsid w:val="00465E0D"/>
    <w:rsid w:val="00466078"/>
    <w:rsid w:val="004663A8"/>
    <w:rsid w:val="00466574"/>
    <w:rsid w:val="004667E1"/>
    <w:rsid w:val="00466C82"/>
    <w:rsid w:val="00466CB3"/>
    <w:rsid w:val="00467817"/>
    <w:rsid w:val="0047009D"/>
    <w:rsid w:val="00470B46"/>
    <w:rsid w:val="00471176"/>
    <w:rsid w:val="004712F1"/>
    <w:rsid w:val="00471DAF"/>
    <w:rsid w:val="004721A8"/>
    <w:rsid w:val="0047220E"/>
    <w:rsid w:val="004732A5"/>
    <w:rsid w:val="004737DE"/>
    <w:rsid w:val="00474A6F"/>
    <w:rsid w:val="0047516F"/>
    <w:rsid w:val="0047522A"/>
    <w:rsid w:val="004753D0"/>
    <w:rsid w:val="004756A8"/>
    <w:rsid w:val="004759B8"/>
    <w:rsid w:val="00476407"/>
    <w:rsid w:val="00476A77"/>
    <w:rsid w:val="00477E05"/>
    <w:rsid w:val="004803CD"/>
    <w:rsid w:val="00480503"/>
    <w:rsid w:val="00480BAC"/>
    <w:rsid w:val="00480EC1"/>
    <w:rsid w:val="004816D5"/>
    <w:rsid w:val="00482599"/>
    <w:rsid w:val="00482E39"/>
    <w:rsid w:val="00483052"/>
    <w:rsid w:val="00484478"/>
    <w:rsid w:val="00484927"/>
    <w:rsid w:val="00485157"/>
    <w:rsid w:val="00485AD7"/>
    <w:rsid w:val="00485C71"/>
    <w:rsid w:val="00486044"/>
    <w:rsid w:val="00486369"/>
    <w:rsid w:val="00486B51"/>
    <w:rsid w:val="00487758"/>
    <w:rsid w:val="0048799A"/>
    <w:rsid w:val="004900D5"/>
    <w:rsid w:val="004904DA"/>
    <w:rsid w:val="004909D6"/>
    <w:rsid w:val="004909FF"/>
    <w:rsid w:val="00490A19"/>
    <w:rsid w:val="004917DF"/>
    <w:rsid w:val="0049217E"/>
    <w:rsid w:val="00492289"/>
    <w:rsid w:val="00492571"/>
    <w:rsid w:val="004932F9"/>
    <w:rsid w:val="00493B25"/>
    <w:rsid w:val="00494BD1"/>
    <w:rsid w:val="00494BD3"/>
    <w:rsid w:val="0049622D"/>
    <w:rsid w:val="004967CF"/>
    <w:rsid w:val="00497A51"/>
    <w:rsid w:val="00497EB2"/>
    <w:rsid w:val="004A0168"/>
    <w:rsid w:val="004A0261"/>
    <w:rsid w:val="004A05D9"/>
    <w:rsid w:val="004A1144"/>
    <w:rsid w:val="004A209F"/>
    <w:rsid w:val="004A2106"/>
    <w:rsid w:val="004A234C"/>
    <w:rsid w:val="004A2376"/>
    <w:rsid w:val="004A2982"/>
    <w:rsid w:val="004A2AF3"/>
    <w:rsid w:val="004A395C"/>
    <w:rsid w:val="004A3C42"/>
    <w:rsid w:val="004A50A6"/>
    <w:rsid w:val="004A535A"/>
    <w:rsid w:val="004A6B5C"/>
    <w:rsid w:val="004A7092"/>
    <w:rsid w:val="004A72FC"/>
    <w:rsid w:val="004A78DF"/>
    <w:rsid w:val="004B0739"/>
    <w:rsid w:val="004B115C"/>
    <w:rsid w:val="004B1496"/>
    <w:rsid w:val="004B173C"/>
    <w:rsid w:val="004B1BBC"/>
    <w:rsid w:val="004B280D"/>
    <w:rsid w:val="004B2DD6"/>
    <w:rsid w:val="004B2F32"/>
    <w:rsid w:val="004B4F1A"/>
    <w:rsid w:val="004B53D1"/>
    <w:rsid w:val="004B5B63"/>
    <w:rsid w:val="004B6661"/>
    <w:rsid w:val="004B67D7"/>
    <w:rsid w:val="004B76B1"/>
    <w:rsid w:val="004B78BE"/>
    <w:rsid w:val="004C077C"/>
    <w:rsid w:val="004C0BAF"/>
    <w:rsid w:val="004C0EA5"/>
    <w:rsid w:val="004C110A"/>
    <w:rsid w:val="004C1F54"/>
    <w:rsid w:val="004C264A"/>
    <w:rsid w:val="004C29C5"/>
    <w:rsid w:val="004C3D2C"/>
    <w:rsid w:val="004C3E2B"/>
    <w:rsid w:val="004C45AA"/>
    <w:rsid w:val="004C4992"/>
    <w:rsid w:val="004C49BD"/>
    <w:rsid w:val="004C4F82"/>
    <w:rsid w:val="004C513C"/>
    <w:rsid w:val="004C53D6"/>
    <w:rsid w:val="004C5683"/>
    <w:rsid w:val="004C5B53"/>
    <w:rsid w:val="004C6978"/>
    <w:rsid w:val="004C69DD"/>
    <w:rsid w:val="004C7924"/>
    <w:rsid w:val="004D073F"/>
    <w:rsid w:val="004D0D59"/>
    <w:rsid w:val="004D1386"/>
    <w:rsid w:val="004D1710"/>
    <w:rsid w:val="004D1B3B"/>
    <w:rsid w:val="004D1E26"/>
    <w:rsid w:val="004D1ECB"/>
    <w:rsid w:val="004D1FCC"/>
    <w:rsid w:val="004D2323"/>
    <w:rsid w:val="004D2558"/>
    <w:rsid w:val="004D2C79"/>
    <w:rsid w:val="004D3320"/>
    <w:rsid w:val="004D41F1"/>
    <w:rsid w:val="004D428A"/>
    <w:rsid w:val="004D43E8"/>
    <w:rsid w:val="004D515C"/>
    <w:rsid w:val="004D5FBF"/>
    <w:rsid w:val="004D62A9"/>
    <w:rsid w:val="004D65AB"/>
    <w:rsid w:val="004D660A"/>
    <w:rsid w:val="004D664D"/>
    <w:rsid w:val="004D71D6"/>
    <w:rsid w:val="004D7201"/>
    <w:rsid w:val="004E0AF7"/>
    <w:rsid w:val="004E120D"/>
    <w:rsid w:val="004E1CAA"/>
    <w:rsid w:val="004E1CBD"/>
    <w:rsid w:val="004E3734"/>
    <w:rsid w:val="004E3A27"/>
    <w:rsid w:val="004E4355"/>
    <w:rsid w:val="004E4432"/>
    <w:rsid w:val="004E4E27"/>
    <w:rsid w:val="004E586A"/>
    <w:rsid w:val="004E5E1D"/>
    <w:rsid w:val="004E7962"/>
    <w:rsid w:val="004F047B"/>
    <w:rsid w:val="004F0606"/>
    <w:rsid w:val="004F18F8"/>
    <w:rsid w:val="004F200A"/>
    <w:rsid w:val="004F2889"/>
    <w:rsid w:val="004F31B6"/>
    <w:rsid w:val="004F326C"/>
    <w:rsid w:val="004F4349"/>
    <w:rsid w:val="004F4373"/>
    <w:rsid w:val="004F481C"/>
    <w:rsid w:val="004F4A4D"/>
    <w:rsid w:val="004F4BC9"/>
    <w:rsid w:val="004F5089"/>
    <w:rsid w:val="004F5116"/>
    <w:rsid w:val="004F670A"/>
    <w:rsid w:val="004F6F2D"/>
    <w:rsid w:val="004F6F8D"/>
    <w:rsid w:val="004F7251"/>
    <w:rsid w:val="004F7E76"/>
    <w:rsid w:val="00501598"/>
    <w:rsid w:val="00502926"/>
    <w:rsid w:val="00502E9A"/>
    <w:rsid w:val="00503178"/>
    <w:rsid w:val="00504629"/>
    <w:rsid w:val="005046D7"/>
    <w:rsid w:val="005050BD"/>
    <w:rsid w:val="00506D56"/>
    <w:rsid w:val="0050722A"/>
    <w:rsid w:val="00507364"/>
    <w:rsid w:val="005079E7"/>
    <w:rsid w:val="00507C4B"/>
    <w:rsid w:val="005108B2"/>
    <w:rsid w:val="005116E9"/>
    <w:rsid w:val="00511F09"/>
    <w:rsid w:val="00512632"/>
    <w:rsid w:val="00512C4D"/>
    <w:rsid w:val="00512F39"/>
    <w:rsid w:val="0051308F"/>
    <w:rsid w:val="005131D5"/>
    <w:rsid w:val="005144AD"/>
    <w:rsid w:val="0051482D"/>
    <w:rsid w:val="005148A2"/>
    <w:rsid w:val="005149C8"/>
    <w:rsid w:val="00515983"/>
    <w:rsid w:val="00515C6E"/>
    <w:rsid w:val="0051648E"/>
    <w:rsid w:val="00516AD6"/>
    <w:rsid w:val="0051755B"/>
    <w:rsid w:val="0051760A"/>
    <w:rsid w:val="00521973"/>
    <w:rsid w:val="005229E4"/>
    <w:rsid w:val="0052301C"/>
    <w:rsid w:val="00523283"/>
    <w:rsid w:val="00523466"/>
    <w:rsid w:val="00523C27"/>
    <w:rsid w:val="005245C8"/>
    <w:rsid w:val="00526496"/>
    <w:rsid w:val="00526AFF"/>
    <w:rsid w:val="00526D32"/>
    <w:rsid w:val="00526D50"/>
    <w:rsid w:val="005270E5"/>
    <w:rsid w:val="00527FD0"/>
    <w:rsid w:val="00530C9A"/>
    <w:rsid w:val="00530FA0"/>
    <w:rsid w:val="00531373"/>
    <w:rsid w:val="0053138D"/>
    <w:rsid w:val="0053159F"/>
    <w:rsid w:val="00531AE9"/>
    <w:rsid w:val="00531D2C"/>
    <w:rsid w:val="005322AE"/>
    <w:rsid w:val="00532432"/>
    <w:rsid w:val="00532786"/>
    <w:rsid w:val="00532CB7"/>
    <w:rsid w:val="0053510D"/>
    <w:rsid w:val="0053587C"/>
    <w:rsid w:val="00536513"/>
    <w:rsid w:val="00536BD3"/>
    <w:rsid w:val="00540D6B"/>
    <w:rsid w:val="00540DBC"/>
    <w:rsid w:val="0054100C"/>
    <w:rsid w:val="0054186A"/>
    <w:rsid w:val="00541FDF"/>
    <w:rsid w:val="00543626"/>
    <w:rsid w:val="00544E92"/>
    <w:rsid w:val="00545503"/>
    <w:rsid w:val="00545686"/>
    <w:rsid w:val="0054579F"/>
    <w:rsid w:val="00545A43"/>
    <w:rsid w:val="005464DC"/>
    <w:rsid w:val="00546FD9"/>
    <w:rsid w:val="00547B14"/>
    <w:rsid w:val="00550D6B"/>
    <w:rsid w:val="005528D5"/>
    <w:rsid w:val="00553196"/>
    <w:rsid w:val="005549D4"/>
    <w:rsid w:val="00554C74"/>
    <w:rsid w:val="00555286"/>
    <w:rsid w:val="0055621D"/>
    <w:rsid w:val="0055679F"/>
    <w:rsid w:val="005568AA"/>
    <w:rsid w:val="00556E73"/>
    <w:rsid w:val="00557611"/>
    <w:rsid w:val="005576BB"/>
    <w:rsid w:val="0056039F"/>
    <w:rsid w:val="00560FCA"/>
    <w:rsid w:val="0056130F"/>
    <w:rsid w:val="00561486"/>
    <w:rsid w:val="0056168C"/>
    <w:rsid w:val="00561AB2"/>
    <w:rsid w:val="0056271E"/>
    <w:rsid w:val="0056293F"/>
    <w:rsid w:val="0056297A"/>
    <w:rsid w:val="00562BC2"/>
    <w:rsid w:val="00563DD4"/>
    <w:rsid w:val="0056499C"/>
    <w:rsid w:val="00564C82"/>
    <w:rsid w:val="00565C35"/>
    <w:rsid w:val="00565EF2"/>
    <w:rsid w:val="0056710A"/>
    <w:rsid w:val="00570319"/>
    <w:rsid w:val="00570934"/>
    <w:rsid w:val="0057242D"/>
    <w:rsid w:val="00572F9F"/>
    <w:rsid w:val="0057312D"/>
    <w:rsid w:val="0057394A"/>
    <w:rsid w:val="0057527E"/>
    <w:rsid w:val="0057667F"/>
    <w:rsid w:val="00576B52"/>
    <w:rsid w:val="005770A4"/>
    <w:rsid w:val="0057738F"/>
    <w:rsid w:val="00577760"/>
    <w:rsid w:val="00577C22"/>
    <w:rsid w:val="00580030"/>
    <w:rsid w:val="00580541"/>
    <w:rsid w:val="00580B0E"/>
    <w:rsid w:val="00581783"/>
    <w:rsid w:val="00582E03"/>
    <w:rsid w:val="00583BF1"/>
    <w:rsid w:val="00584846"/>
    <w:rsid w:val="005859F0"/>
    <w:rsid w:val="00585C51"/>
    <w:rsid w:val="00586177"/>
    <w:rsid w:val="0058620E"/>
    <w:rsid w:val="00586584"/>
    <w:rsid w:val="00586A42"/>
    <w:rsid w:val="00587A40"/>
    <w:rsid w:val="0059041C"/>
    <w:rsid w:val="00590443"/>
    <w:rsid w:val="00590B0F"/>
    <w:rsid w:val="00590F2A"/>
    <w:rsid w:val="005914F4"/>
    <w:rsid w:val="0059157C"/>
    <w:rsid w:val="00592A31"/>
    <w:rsid w:val="00594799"/>
    <w:rsid w:val="00594862"/>
    <w:rsid w:val="00594BC7"/>
    <w:rsid w:val="00595D5A"/>
    <w:rsid w:val="0059727C"/>
    <w:rsid w:val="005976A3"/>
    <w:rsid w:val="005A05B2"/>
    <w:rsid w:val="005A0E96"/>
    <w:rsid w:val="005A0F83"/>
    <w:rsid w:val="005A10C8"/>
    <w:rsid w:val="005A232D"/>
    <w:rsid w:val="005A2442"/>
    <w:rsid w:val="005A27FB"/>
    <w:rsid w:val="005A28B0"/>
    <w:rsid w:val="005A295C"/>
    <w:rsid w:val="005A2A6F"/>
    <w:rsid w:val="005A32A8"/>
    <w:rsid w:val="005A340B"/>
    <w:rsid w:val="005A3410"/>
    <w:rsid w:val="005A386E"/>
    <w:rsid w:val="005A4070"/>
    <w:rsid w:val="005A474D"/>
    <w:rsid w:val="005A49BB"/>
    <w:rsid w:val="005A49FC"/>
    <w:rsid w:val="005A4A99"/>
    <w:rsid w:val="005A4B25"/>
    <w:rsid w:val="005A546E"/>
    <w:rsid w:val="005A54A8"/>
    <w:rsid w:val="005A5A50"/>
    <w:rsid w:val="005A5F98"/>
    <w:rsid w:val="005A792B"/>
    <w:rsid w:val="005B00E8"/>
    <w:rsid w:val="005B0664"/>
    <w:rsid w:val="005B0EF9"/>
    <w:rsid w:val="005B17BC"/>
    <w:rsid w:val="005B1A58"/>
    <w:rsid w:val="005B1D3B"/>
    <w:rsid w:val="005B2831"/>
    <w:rsid w:val="005B28F4"/>
    <w:rsid w:val="005B2E4F"/>
    <w:rsid w:val="005B30BC"/>
    <w:rsid w:val="005B3EAA"/>
    <w:rsid w:val="005B449F"/>
    <w:rsid w:val="005B55F2"/>
    <w:rsid w:val="005B5976"/>
    <w:rsid w:val="005B6383"/>
    <w:rsid w:val="005B6921"/>
    <w:rsid w:val="005B6E83"/>
    <w:rsid w:val="005B6F09"/>
    <w:rsid w:val="005B71A3"/>
    <w:rsid w:val="005B76C6"/>
    <w:rsid w:val="005B7CA9"/>
    <w:rsid w:val="005B7D7A"/>
    <w:rsid w:val="005C1C65"/>
    <w:rsid w:val="005C2A52"/>
    <w:rsid w:val="005C4238"/>
    <w:rsid w:val="005C4830"/>
    <w:rsid w:val="005C488F"/>
    <w:rsid w:val="005C58F2"/>
    <w:rsid w:val="005C5C35"/>
    <w:rsid w:val="005C6210"/>
    <w:rsid w:val="005C671D"/>
    <w:rsid w:val="005C783F"/>
    <w:rsid w:val="005C7D62"/>
    <w:rsid w:val="005D02B3"/>
    <w:rsid w:val="005D04CA"/>
    <w:rsid w:val="005D09EB"/>
    <w:rsid w:val="005D1426"/>
    <w:rsid w:val="005D165D"/>
    <w:rsid w:val="005D1907"/>
    <w:rsid w:val="005D1C0D"/>
    <w:rsid w:val="005D1D77"/>
    <w:rsid w:val="005D2471"/>
    <w:rsid w:val="005D2600"/>
    <w:rsid w:val="005D2764"/>
    <w:rsid w:val="005D2C17"/>
    <w:rsid w:val="005D3B5D"/>
    <w:rsid w:val="005D3EBA"/>
    <w:rsid w:val="005D3EC5"/>
    <w:rsid w:val="005D4985"/>
    <w:rsid w:val="005D5884"/>
    <w:rsid w:val="005D5ABA"/>
    <w:rsid w:val="005D6406"/>
    <w:rsid w:val="005E06F8"/>
    <w:rsid w:val="005E0D1F"/>
    <w:rsid w:val="005E0D99"/>
    <w:rsid w:val="005E0E88"/>
    <w:rsid w:val="005E1333"/>
    <w:rsid w:val="005E1512"/>
    <w:rsid w:val="005E37D4"/>
    <w:rsid w:val="005E45F8"/>
    <w:rsid w:val="005E6810"/>
    <w:rsid w:val="005E6A7C"/>
    <w:rsid w:val="005E6B96"/>
    <w:rsid w:val="005E75F5"/>
    <w:rsid w:val="005E7742"/>
    <w:rsid w:val="005E7E42"/>
    <w:rsid w:val="005E7E43"/>
    <w:rsid w:val="005F003D"/>
    <w:rsid w:val="005F09CD"/>
    <w:rsid w:val="005F192F"/>
    <w:rsid w:val="005F1F1A"/>
    <w:rsid w:val="005F220F"/>
    <w:rsid w:val="005F2338"/>
    <w:rsid w:val="005F2355"/>
    <w:rsid w:val="005F273F"/>
    <w:rsid w:val="005F28D1"/>
    <w:rsid w:val="005F29B4"/>
    <w:rsid w:val="005F32FE"/>
    <w:rsid w:val="005F429B"/>
    <w:rsid w:val="005F4563"/>
    <w:rsid w:val="005F462C"/>
    <w:rsid w:val="005F46F5"/>
    <w:rsid w:val="005F6678"/>
    <w:rsid w:val="005F677B"/>
    <w:rsid w:val="005F69BB"/>
    <w:rsid w:val="005F6F73"/>
    <w:rsid w:val="005F75AE"/>
    <w:rsid w:val="005F75FC"/>
    <w:rsid w:val="005F7707"/>
    <w:rsid w:val="00600297"/>
    <w:rsid w:val="00600FFB"/>
    <w:rsid w:val="00601709"/>
    <w:rsid w:val="0060298B"/>
    <w:rsid w:val="00602E4F"/>
    <w:rsid w:val="00603172"/>
    <w:rsid w:val="006038F5"/>
    <w:rsid w:val="00603C25"/>
    <w:rsid w:val="00604967"/>
    <w:rsid w:val="00604DE3"/>
    <w:rsid w:val="006054E0"/>
    <w:rsid w:val="00606AC9"/>
    <w:rsid w:val="0061040D"/>
    <w:rsid w:val="006108E3"/>
    <w:rsid w:val="00610FDE"/>
    <w:rsid w:val="006116DC"/>
    <w:rsid w:val="006133E2"/>
    <w:rsid w:val="00614787"/>
    <w:rsid w:val="0061529F"/>
    <w:rsid w:val="006169E0"/>
    <w:rsid w:val="00617150"/>
    <w:rsid w:val="00617A87"/>
    <w:rsid w:val="00617ED6"/>
    <w:rsid w:val="00617F49"/>
    <w:rsid w:val="00620102"/>
    <w:rsid w:val="00620983"/>
    <w:rsid w:val="00621E19"/>
    <w:rsid w:val="006220EA"/>
    <w:rsid w:val="00622519"/>
    <w:rsid w:val="006226B9"/>
    <w:rsid w:val="00624DCE"/>
    <w:rsid w:val="00625015"/>
    <w:rsid w:val="0062530C"/>
    <w:rsid w:val="00625344"/>
    <w:rsid w:val="006257D3"/>
    <w:rsid w:val="00625D26"/>
    <w:rsid w:val="006262E4"/>
    <w:rsid w:val="00626517"/>
    <w:rsid w:val="006269AB"/>
    <w:rsid w:val="00626DA5"/>
    <w:rsid w:val="00627376"/>
    <w:rsid w:val="006273CE"/>
    <w:rsid w:val="006273FD"/>
    <w:rsid w:val="00627571"/>
    <w:rsid w:val="006302EE"/>
    <w:rsid w:val="006312A7"/>
    <w:rsid w:val="006319FA"/>
    <w:rsid w:val="00631D41"/>
    <w:rsid w:val="00632230"/>
    <w:rsid w:val="006325E9"/>
    <w:rsid w:val="00632C42"/>
    <w:rsid w:val="00633331"/>
    <w:rsid w:val="00633386"/>
    <w:rsid w:val="00633430"/>
    <w:rsid w:val="00634AC6"/>
    <w:rsid w:val="00634CE0"/>
    <w:rsid w:val="006357FA"/>
    <w:rsid w:val="00635D6B"/>
    <w:rsid w:val="00635EBB"/>
    <w:rsid w:val="00636CA4"/>
    <w:rsid w:val="006373E6"/>
    <w:rsid w:val="00637584"/>
    <w:rsid w:val="006403EB"/>
    <w:rsid w:val="00640D9B"/>
    <w:rsid w:val="00640DC0"/>
    <w:rsid w:val="0064139A"/>
    <w:rsid w:val="006413D3"/>
    <w:rsid w:val="006419E9"/>
    <w:rsid w:val="00641CE3"/>
    <w:rsid w:val="00641D24"/>
    <w:rsid w:val="00642DD3"/>
    <w:rsid w:val="00643CD8"/>
    <w:rsid w:val="00643ED0"/>
    <w:rsid w:val="006448B7"/>
    <w:rsid w:val="00646F44"/>
    <w:rsid w:val="006476B3"/>
    <w:rsid w:val="006479DA"/>
    <w:rsid w:val="00647AB4"/>
    <w:rsid w:val="00650329"/>
    <w:rsid w:val="00650389"/>
    <w:rsid w:val="0065093C"/>
    <w:rsid w:val="006519E8"/>
    <w:rsid w:val="00651FA9"/>
    <w:rsid w:val="00652A83"/>
    <w:rsid w:val="0065381E"/>
    <w:rsid w:val="0065486F"/>
    <w:rsid w:val="0065496F"/>
    <w:rsid w:val="0065691C"/>
    <w:rsid w:val="00656C5F"/>
    <w:rsid w:val="00656F73"/>
    <w:rsid w:val="00657548"/>
    <w:rsid w:val="006579E1"/>
    <w:rsid w:val="00657A99"/>
    <w:rsid w:val="006601BA"/>
    <w:rsid w:val="00660A66"/>
    <w:rsid w:val="00661508"/>
    <w:rsid w:val="00661D25"/>
    <w:rsid w:val="00661DAE"/>
    <w:rsid w:val="00662174"/>
    <w:rsid w:val="0066336F"/>
    <w:rsid w:val="00663737"/>
    <w:rsid w:val="00664282"/>
    <w:rsid w:val="0066486B"/>
    <w:rsid w:val="00664D72"/>
    <w:rsid w:val="0066531A"/>
    <w:rsid w:val="00665F06"/>
    <w:rsid w:val="00666043"/>
    <w:rsid w:val="00666931"/>
    <w:rsid w:val="00666E36"/>
    <w:rsid w:val="00670871"/>
    <w:rsid w:val="0067095A"/>
    <w:rsid w:val="00670C2A"/>
    <w:rsid w:val="00670F1C"/>
    <w:rsid w:val="00672810"/>
    <w:rsid w:val="00674157"/>
    <w:rsid w:val="00674A14"/>
    <w:rsid w:val="00674EDD"/>
    <w:rsid w:val="0067543B"/>
    <w:rsid w:val="00676CA2"/>
    <w:rsid w:val="00676EE9"/>
    <w:rsid w:val="006779B0"/>
    <w:rsid w:val="00677B8F"/>
    <w:rsid w:val="0068079E"/>
    <w:rsid w:val="006811C6"/>
    <w:rsid w:val="00681818"/>
    <w:rsid w:val="006818F5"/>
    <w:rsid w:val="00682452"/>
    <w:rsid w:val="00682A7E"/>
    <w:rsid w:val="00682C10"/>
    <w:rsid w:val="0068321C"/>
    <w:rsid w:val="00684350"/>
    <w:rsid w:val="00685682"/>
    <w:rsid w:val="00685BE3"/>
    <w:rsid w:val="00685D1C"/>
    <w:rsid w:val="00685DF8"/>
    <w:rsid w:val="00685ED4"/>
    <w:rsid w:val="006863EA"/>
    <w:rsid w:val="0068644F"/>
    <w:rsid w:val="00686458"/>
    <w:rsid w:val="0068676D"/>
    <w:rsid w:val="006867F7"/>
    <w:rsid w:val="0069035E"/>
    <w:rsid w:val="00691808"/>
    <w:rsid w:val="006939C9"/>
    <w:rsid w:val="00693C95"/>
    <w:rsid w:val="00693DBD"/>
    <w:rsid w:val="0069690E"/>
    <w:rsid w:val="00697C84"/>
    <w:rsid w:val="006A05D4"/>
    <w:rsid w:val="006A087A"/>
    <w:rsid w:val="006A110C"/>
    <w:rsid w:val="006A12FD"/>
    <w:rsid w:val="006A13B9"/>
    <w:rsid w:val="006A13D5"/>
    <w:rsid w:val="006A1C97"/>
    <w:rsid w:val="006A3DF0"/>
    <w:rsid w:val="006A413B"/>
    <w:rsid w:val="006A4737"/>
    <w:rsid w:val="006A55E1"/>
    <w:rsid w:val="006A5ED9"/>
    <w:rsid w:val="006A6086"/>
    <w:rsid w:val="006A6B26"/>
    <w:rsid w:val="006A7AE0"/>
    <w:rsid w:val="006A7C8B"/>
    <w:rsid w:val="006A7CD6"/>
    <w:rsid w:val="006B07BC"/>
    <w:rsid w:val="006B0BC9"/>
    <w:rsid w:val="006B2597"/>
    <w:rsid w:val="006B470C"/>
    <w:rsid w:val="006B472C"/>
    <w:rsid w:val="006B58BF"/>
    <w:rsid w:val="006B5CFE"/>
    <w:rsid w:val="006B60EC"/>
    <w:rsid w:val="006B6229"/>
    <w:rsid w:val="006B681A"/>
    <w:rsid w:val="006B68BA"/>
    <w:rsid w:val="006B6CC0"/>
    <w:rsid w:val="006B6FB4"/>
    <w:rsid w:val="006B7AC0"/>
    <w:rsid w:val="006C0100"/>
    <w:rsid w:val="006C04AD"/>
    <w:rsid w:val="006C08F3"/>
    <w:rsid w:val="006C0918"/>
    <w:rsid w:val="006C0E51"/>
    <w:rsid w:val="006C176D"/>
    <w:rsid w:val="006C1EF0"/>
    <w:rsid w:val="006C2294"/>
    <w:rsid w:val="006C27C7"/>
    <w:rsid w:val="006C2A07"/>
    <w:rsid w:val="006C2EB0"/>
    <w:rsid w:val="006C2EBB"/>
    <w:rsid w:val="006C4536"/>
    <w:rsid w:val="006C4A17"/>
    <w:rsid w:val="006C6728"/>
    <w:rsid w:val="006C7759"/>
    <w:rsid w:val="006C7D12"/>
    <w:rsid w:val="006D07ED"/>
    <w:rsid w:val="006D0BDB"/>
    <w:rsid w:val="006D2F50"/>
    <w:rsid w:val="006D3E81"/>
    <w:rsid w:val="006D432C"/>
    <w:rsid w:val="006D48A6"/>
    <w:rsid w:val="006D5033"/>
    <w:rsid w:val="006D65DB"/>
    <w:rsid w:val="006D69DA"/>
    <w:rsid w:val="006D73DC"/>
    <w:rsid w:val="006D7648"/>
    <w:rsid w:val="006D77BB"/>
    <w:rsid w:val="006D7FE9"/>
    <w:rsid w:val="006E0681"/>
    <w:rsid w:val="006E087D"/>
    <w:rsid w:val="006E0A0C"/>
    <w:rsid w:val="006E1E7F"/>
    <w:rsid w:val="006E21F4"/>
    <w:rsid w:val="006E2829"/>
    <w:rsid w:val="006E2F5C"/>
    <w:rsid w:val="006E5139"/>
    <w:rsid w:val="006E63B9"/>
    <w:rsid w:val="006E63D2"/>
    <w:rsid w:val="006E6BF6"/>
    <w:rsid w:val="006E7711"/>
    <w:rsid w:val="006F0CF9"/>
    <w:rsid w:val="006F1776"/>
    <w:rsid w:val="006F1F38"/>
    <w:rsid w:val="006F274E"/>
    <w:rsid w:val="006F2B15"/>
    <w:rsid w:val="006F2B42"/>
    <w:rsid w:val="006F2E24"/>
    <w:rsid w:val="006F3C64"/>
    <w:rsid w:val="006F42AE"/>
    <w:rsid w:val="006F53C8"/>
    <w:rsid w:val="006F5453"/>
    <w:rsid w:val="006F5DD1"/>
    <w:rsid w:val="006F5F71"/>
    <w:rsid w:val="006F68EE"/>
    <w:rsid w:val="006F6C6D"/>
    <w:rsid w:val="007007DF"/>
    <w:rsid w:val="00700BAB"/>
    <w:rsid w:val="007012D0"/>
    <w:rsid w:val="00701566"/>
    <w:rsid w:val="00701684"/>
    <w:rsid w:val="00701971"/>
    <w:rsid w:val="00701D55"/>
    <w:rsid w:val="00703145"/>
    <w:rsid w:val="0070335F"/>
    <w:rsid w:val="00703EF7"/>
    <w:rsid w:val="00704B7D"/>
    <w:rsid w:val="00704CA9"/>
    <w:rsid w:val="007050B4"/>
    <w:rsid w:val="0070590E"/>
    <w:rsid w:val="00705B0F"/>
    <w:rsid w:val="007060F9"/>
    <w:rsid w:val="00706393"/>
    <w:rsid w:val="007067B4"/>
    <w:rsid w:val="0070683B"/>
    <w:rsid w:val="007069F7"/>
    <w:rsid w:val="00710367"/>
    <w:rsid w:val="007109D5"/>
    <w:rsid w:val="00710E5E"/>
    <w:rsid w:val="007113DC"/>
    <w:rsid w:val="0071198B"/>
    <w:rsid w:val="00713640"/>
    <w:rsid w:val="0071468E"/>
    <w:rsid w:val="00714CCD"/>
    <w:rsid w:val="00715D6A"/>
    <w:rsid w:val="00716640"/>
    <w:rsid w:val="00716DDA"/>
    <w:rsid w:val="00717ADC"/>
    <w:rsid w:val="00720D60"/>
    <w:rsid w:val="007219D7"/>
    <w:rsid w:val="00721E7A"/>
    <w:rsid w:val="0072244B"/>
    <w:rsid w:val="00722709"/>
    <w:rsid w:val="00722EA1"/>
    <w:rsid w:val="007232E6"/>
    <w:rsid w:val="00724A22"/>
    <w:rsid w:val="00725249"/>
    <w:rsid w:val="00726A8F"/>
    <w:rsid w:val="00726D7A"/>
    <w:rsid w:val="00727504"/>
    <w:rsid w:val="00727D6D"/>
    <w:rsid w:val="00727DFD"/>
    <w:rsid w:val="007303C2"/>
    <w:rsid w:val="007309C4"/>
    <w:rsid w:val="00731CE2"/>
    <w:rsid w:val="00732038"/>
    <w:rsid w:val="00732B8C"/>
    <w:rsid w:val="007330C1"/>
    <w:rsid w:val="00733436"/>
    <w:rsid w:val="0073368F"/>
    <w:rsid w:val="0073407E"/>
    <w:rsid w:val="007343B5"/>
    <w:rsid w:val="00734667"/>
    <w:rsid w:val="00734F2D"/>
    <w:rsid w:val="0073515A"/>
    <w:rsid w:val="00735B31"/>
    <w:rsid w:val="007365B6"/>
    <w:rsid w:val="00736673"/>
    <w:rsid w:val="00736B44"/>
    <w:rsid w:val="00736C59"/>
    <w:rsid w:val="00736ED8"/>
    <w:rsid w:val="00737EA5"/>
    <w:rsid w:val="00737FD7"/>
    <w:rsid w:val="00740E88"/>
    <w:rsid w:val="00741463"/>
    <w:rsid w:val="00742560"/>
    <w:rsid w:val="00742F2A"/>
    <w:rsid w:val="0074308C"/>
    <w:rsid w:val="00743782"/>
    <w:rsid w:val="00743A4C"/>
    <w:rsid w:val="00743B82"/>
    <w:rsid w:val="00743BD6"/>
    <w:rsid w:val="00744446"/>
    <w:rsid w:val="00744994"/>
    <w:rsid w:val="00744B82"/>
    <w:rsid w:val="007450BB"/>
    <w:rsid w:val="007459FE"/>
    <w:rsid w:val="00746859"/>
    <w:rsid w:val="00747821"/>
    <w:rsid w:val="00750946"/>
    <w:rsid w:val="00751795"/>
    <w:rsid w:val="00751B62"/>
    <w:rsid w:val="00751FC9"/>
    <w:rsid w:val="00752232"/>
    <w:rsid w:val="00752996"/>
    <w:rsid w:val="00752D48"/>
    <w:rsid w:val="00753547"/>
    <w:rsid w:val="00754223"/>
    <w:rsid w:val="00754EE1"/>
    <w:rsid w:val="007553DE"/>
    <w:rsid w:val="00755559"/>
    <w:rsid w:val="007563C2"/>
    <w:rsid w:val="0075676C"/>
    <w:rsid w:val="00756ACC"/>
    <w:rsid w:val="00756B45"/>
    <w:rsid w:val="00760A7D"/>
    <w:rsid w:val="00760D2F"/>
    <w:rsid w:val="00763190"/>
    <w:rsid w:val="00763CF2"/>
    <w:rsid w:val="007644C1"/>
    <w:rsid w:val="007653C3"/>
    <w:rsid w:val="00765B1B"/>
    <w:rsid w:val="00766F35"/>
    <w:rsid w:val="00767729"/>
    <w:rsid w:val="007716D5"/>
    <w:rsid w:val="007723FD"/>
    <w:rsid w:val="00772878"/>
    <w:rsid w:val="00772E6C"/>
    <w:rsid w:val="007734CD"/>
    <w:rsid w:val="007735F8"/>
    <w:rsid w:val="007739D7"/>
    <w:rsid w:val="00775175"/>
    <w:rsid w:val="00775386"/>
    <w:rsid w:val="00776746"/>
    <w:rsid w:val="00777077"/>
    <w:rsid w:val="00777549"/>
    <w:rsid w:val="007779C4"/>
    <w:rsid w:val="007779FB"/>
    <w:rsid w:val="00777AB3"/>
    <w:rsid w:val="00780582"/>
    <w:rsid w:val="0078092F"/>
    <w:rsid w:val="00780A17"/>
    <w:rsid w:val="0078153D"/>
    <w:rsid w:val="00781AD6"/>
    <w:rsid w:val="00782280"/>
    <w:rsid w:val="00782415"/>
    <w:rsid w:val="007827D7"/>
    <w:rsid w:val="007837B8"/>
    <w:rsid w:val="007838D5"/>
    <w:rsid w:val="007841DB"/>
    <w:rsid w:val="007846EA"/>
    <w:rsid w:val="00785081"/>
    <w:rsid w:val="00785C49"/>
    <w:rsid w:val="007861A2"/>
    <w:rsid w:val="007867AF"/>
    <w:rsid w:val="0078706D"/>
    <w:rsid w:val="0078730B"/>
    <w:rsid w:val="00790390"/>
    <w:rsid w:val="00790E9A"/>
    <w:rsid w:val="0079155F"/>
    <w:rsid w:val="00791846"/>
    <w:rsid w:val="007919C6"/>
    <w:rsid w:val="00791A8D"/>
    <w:rsid w:val="00791AC3"/>
    <w:rsid w:val="007921B1"/>
    <w:rsid w:val="00794548"/>
    <w:rsid w:val="00794750"/>
    <w:rsid w:val="00794E3B"/>
    <w:rsid w:val="007950D1"/>
    <w:rsid w:val="00795B22"/>
    <w:rsid w:val="00797867"/>
    <w:rsid w:val="007A0052"/>
    <w:rsid w:val="007A0080"/>
    <w:rsid w:val="007A0DA5"/>
    <w:rsid w:val="007A1040"/>
    <w:rsid w:val="007A2E1D"/>
    <w:rsid w:val="007A2F91"/>
    <w:rsid w:val="007A31DB"/>
    <w:rsid w:val="007A374D"/>
    <w:rsid w:val="007A3B0A"/>
    <w:rsid w:val="007A40EA"/>
    <w:rsid w:val="007A42EE"/>
    <w:rsid w:val="007A4572"/>
    <w:rsid w:val="007A5521"/>
    <w:rsid w:val="007A5CDC"/>
    <w:rsid w:val="007A5D2C"/>
    <w:rsid w:val="007A7574"/>
    <w:rsid w:val="007A7646"/>
    <w:rsid w:val="007A77C9"/>
    <w:rsid w:val="007A7F99"/>
    <w:rsid w:val="007B0675"/>
    <w:rsid w:val="007B0AF6"/>
    <w:rsid w:val="007B1AEC"/>
    <w:rsid w:val="007B2B79"/>
    <w:rsid w:val="007B3E0E"/>
    <w:rsid w:val="007B421C"/>
    <w:rsid w:val="007B480C"/>
    <w:rsid w:val="007B4D24"/>
    <w:rsid w:val="007B50C8"/>
    <w:rsid w:val="007B5248"/>
    <w:rsid w:val="007B53C3"/>
    <w:rsid w:val="007B5C1C"/>
    <w:rsid w:val="007B5F5F"/>
    <w:rsid w:val="007B6449"/>
    <w:rsid w:val="007B67A8"/>
    <w:rsid w:val="007B68C1"/>
    <w:rsid w:val="007B7349"/>
    <w:rsid w:val="007B7411"/>
    <w:rsid w:val="007B7AD2"/>
    <w:rsid w:val="007C018D"/>
    <w:rsid w:val="007C04B3"/>
    <w:rsid w:val="007C08DD"/>
    <w:rsid w:val="007C0921"/>
    <w:rsid w:val="007C0E42"/>
    <w:rsid w:val="007C1980"/>
    <w:rsid w:val="007C1E43"/>
    <w:rsid w:val="007C2091"/>
    <w:rsid w:val="007C23CB"/>
    <w:rsid w:val="007C2E68"/>
    <w:rsid w:val="007C32E3"/>
    <w:rsid w:val="007C36C3"/>
    <w:rsid w:val="007C4A5C"/>
    <w:rsid w:val="007C5A9F"/>
    <w:rsid w:val="007C6445"/>
    <w:rsid w:val="007C648D"/>
    <w:rsid w:val="007C7986"/>
    <w:rsid w:val="007D0034"/>
    <w:rsid w:val="007D0115"/>
    <w:rsid w:val="007D037B"/>
    <w:rsid w:val="007D0BF2"/>
    <w:rsid w:val="007D2531"/>
    <w:rsid w:val="007D3484"/>
    <w:rsid w:val="007D37BE"/>
    <w:rsid w:val="007D45CE"/>
    <w:rsid w:val="007D48F3"/>
    <w:rsid w:val="007D4B50"/>
    <w:rsid w:val="007D4E70"/>
    <w:rsid w:val="007D54DC"/>
    <w:rsid w:val="007D574D"/>
    <w:rsid w:val="007D5AEE"/>
    <w:rsid w:val="007D6583"/>
    <w:rsid w:val="007D6937"/>
    <w:rsid w:val="007D6D92"/>
    <w:rsid w:val="007D709D"/>
    <w:rsid w:val="007D73CB"/>
    <w:rsid w:val="007D7E65"/>
    <w:rsid w:val="007E06DD"/>
    <w:rsid w:val="007E164C"/>
    <w:rsid w:val="007E1711"/>
    <w:rsid w:val="007E1A85"/>
    <w:rsid w:val="007E1F7A"/>
    <w:rsid w:val="007E20B3"/>
    <w:rsid w:val="007E2648"/>
    <w:rsid w:val="007E2A9A"/>
    <w:rsid w:val="007E37E9"/>
    <w:rsid w:val="007E3DED"/>
    <w:rsid w:val="007E44E6"/>
    <w:rsid w:val="007E4D86"/>
    <w:rsid w:val="007E50FB"/>
    <w:rsid w:val="007E5508"/>
    <w:rsid w:val="007E6038"/>
    <w:rsid w:val="007E61A1"/>
    <w:rsid w:val="007E6B91"/>
    <w:rsid w:val="007E7AD6"/>
    <w:rsid w:val="007F24C9"/>
    <w:rsid w:val="007F3911"/>
    <w:rsid w:val="007F3B22"/>
    <w:rsid w:val="007F4792"/>
    <w:rsid w:val="007F556F"/>
    <w:rsid w:val="007F5953"/>
    <w:rsid w:val="007F5F30"/>
    <w:rsid w:val="007F6399"/>
    <w:rsid w:val="007F6BD1"/>
    <w:rsid w:val="007F73C6"/>
    <w:rsid w:val="007F73CB"/>
    <w:rsid w:val="008008E6"/>
    <w:rsid w:val="00800985"/>
    <w:rsid w:val="00801275"/>
    <w:rsid w:val="0080130B"/>
    <w:rsid w:val="008014D4"/>
    <w:rsid w:val="00801734"/>
    <w:rsid w:val="00801C0C"/>
    <w:rsid w:val="00801CEE"/>
    <w:rsid w:val="00801FF6"/>
    <w:rsid w:val="0080213A"/>
    <w:rsid w:val="00802B87"/>
    <w:rsid w:val="00802FFA"/>
    <w:rsid w:val="00803AD4"/>
    <w:rsid w:val="0080484F"/>
    <w:rsid w:val="00804EED"/>
    <w:rsid w:val="00805209"/>
    <w:rsid w:val="0080564A"/>
    <w:rsid w:val="00805CC1"/>
    <w:rsid w:val="0080611D"/>
    <w:rsid w:val="00806AE3"/>
    <w:rsid w:val="0080714A"/>
    <w:rsid w:val="008117B5"/>
    <w:rsid w:val="00811ACB"/>
    <w:rsid w:val="008121C5"/>
    <w:rsid w:val="008127AB"/>
    <w:rsid w:val="00812F4B"/>
    <w:rsid w:val="00813921"/>
    <w:rsid w:val="00813BE0"/>
    <w:rsid w:val="00813EAD"/>
    <w:rsid w:val="0081753A"/>
    <w:rsid w:val="008203E8"/>
    <w:rsid w:val="00820A53"/>
    <w:rsid w:val="00821566"/>
    <w:rsid w:val="00821A3D"/>
    <w:rsid w:val="00821E57"/>
    <w:rsid w:val="00822CFC"/>
    <w:rsid w:val="00823860"/>
    <w:rsid w:val="008238CB"/>
    <w:rsid w:val="00823DCC"/>
    <w:rsid w:val="008241F3"/>
    <w:rsid w:val="008255C6"/>
    <w:rsid w:val="00825AF9"/>
    <w:rsid w:val="00825D6C"/>
    <w:rsid w:val="00825E6E"/>
    <w:rsid w:val="00825FED"/>
    <w:rsid w:val="00827E84"/>
    <w:rsid w:val="00830892"/>
    <w:rsid w:val="00830940"/>
    <w:rsid w:val="008324A8"/>
    <w:rsid w:val="00832584"/>
    <w:rsid w:val="00832A77"/>
    <w:rsid w:val="008351E9"/>
    <w:rsid w:val="008357AF"/>
    <w:rsid w:val="00835A91"/>
    <w:rsid w:val="00836811"/>
    <w:rsid w:val="00837DDE"/>
    <w:rsid w:val="00840169"/>
    <w:rsid w:val="008411A7"/>
    <w:rsid w:val="008413F8"/>
    <w:rsid w:val="008445E9"/>
    <w:rsid w:val="00844728"/>
    <w:rsid w:val="00846034"/>
    <w:rsid w:val="0084692D"/>
    <w:rsid w:val="00847979"/>
    <w:rsid w:val="008527C0"/>
    <w:rsid w:val="0085284F"/>
    <w:rsid w:val="00852D4C"/>
    <w:rsid w:val="00853182"/>
    <w:rsid w:val="0085359A"/>
    <w:rsid w:val="00854022"/>
    <w:rsid w:val="0085426B"/>
    <w:rsid w:val="00855BA4"/>
    <w:rsid w:val="0085669A"/>
    <w:rsid w:val="008576BA"/>
    <w:rsid w:val="008577FE"/>
    <w:rsid w:val="008578D8"/>
    <w:rsid w:val="008579B9"/>
    <w:rsid w:val="00860D95"/>
    <w:rsid w:val="008613E5"/>
    <w:rsid w:val="00861479"/>
    <w:rsid w:val="00861794"/>
    <w:rsid w:val="00861EEB"/>
    <w:rsid w:val="0086222B"/>
    <w:rsid w:val="00862CF7"/>
    <w:rsid w:val="008630E8"/>
    <w:rsid w:val="00863158"/>
    <w:rsid w:val="00866D64"/>
    <w:rsid w:val="00866E36"/>
    <w:rsid w:val="008676E5"/>
    <w:rsid w:val="0086797E"/>
    <w:rsid w:val="00870E19"/>
    <w:rsid w:val="00870F6F"/>
    <w:rsid w:val="008717F1"/>
    <w:rsid w:val="00872112"/>
    <w:rsid w:val="00872752"/>
    <w:rsid w:val="00873D72"/>
    <w:rsid w:val="00874D53"/>
    <w:rsid w:val="00874DE9"/>
    <w:rsid w:val="00874F6D"/>
    <w:rsid w:val="0087543F"/>
    <w:rsid w:val="00875A61"/>
    <w:rsid w:val="00875EA7"/>
    <w:rsid w:val="00876B81"/>
    <w:rsid w:val="00876F24"/>
    <w:rsid w:val="008774BC"/>
    <w:rsid w:val="00877BE7"/>
    <w:rsid w:val="008800A5"/>
    <w:rsid w:val="00880164"/>
    <w:rsid w:val="0088032D"/>
    <w:rsid w:val="008804F5"/>
    <w:rsid w:val="008817D4"/>
    <w:rsid w:val="00882BA5"/>
    <w:rsid w:val="00883243"/>
    <w:rsid w:val="00883978"/>
    <w:rsid w:val="00885222"/>
    <w:rsid w:val="00885618"/>
    <w:rsid w:val="008856B8"/>
    <w:rsid w:val="00885BAA"/>
    <w:rsid w:val="00886035"/>
    <w:rsid w:val="00886049"/>
    <w:rsid w:val="008870EA"/>
    <w:rsid w:val="0088734F"/>
    <w:rsid w:val="00887386"/>
    <w:rsid w:val="0088796A"/>
    <w:rsid w:val="00887BE4"/>
    <w:rsid w:val="00887C6F"/>
    <w:rsid w:val="00890D33"/>
    <w:rsid w:val="00891855"/>
    <w:rsid w:val="008924B7"/>
    <w:rsid w:val="00892792"/>
    <w:rsid w:val="008928B3"/>
    <w:rsid w:val="0089290D"/>
    <w:rsid w:val="00892DF7"/>
    <w:rsid w:val="00893149"/>
    <w:rsid w:val="00893287"/>
    <w:rsid w:val="008937BB"/>
    <w:rsid w:val="0089539E"/>
    <w:rsid w:val="00895C1F"/>
    <w:rsid w:val="00896133"/>
    <w:rsid w:val="008967D3"/>
    <w:rsid w:val="00896BF4"/>
    <w:rsid w:val="0089780E"/>
    <w:rsid w:val="0089789E"/>
    <w:rsid w:val="00897C33"/>
    <w:rsid w:val="008A0922"/>
    <w:rsid w:val="008A09ED"/>
    <w:rsid w:val="008A0C6D"/>
    <w:rsid w:val="008A1173"/>
    <w:rsid w:val="008A1256"/>
    <w:rsid w:val="008A163E"/>
    <w:rsid w:val="008A1D8F"/>
    <w:rsid w:val="008A22E7"/>
    <w:rsid w:val="008A25BE"/>
    <w:rsid w:val="008A2E8D"/>
    <w:rsid w:val="008A37DD"/>
    <w:rsid w:val="008A3C23"/>
    <w:rsid w:val="008A4030"/>
    <w:rsid w:val="008A4192"/>
    <w:rsid w:val="008A524E"/>
    <w:rsid w:val="008A533B"/>
    <w:rsid w:val="008A59E3"/>
    <w:rsid w:val="008A5DBA"/>
    <w:rsid w:val="008A6227"/>
    <w:rsid w:val="008A6336"/>
    <w:rsid w:val="008A7A5F"/>
    <w:rsid w:val="008B02FD"/>
    <w:rsid w:val="008B0F0A"/>
    <w:rsid w:val="008B11DB"/>
    <w:rsid w:val="008B12D2"/>
    <w:rsid w:val="008B1911"/>
    <w:rsid w:val="008B1D50"/>
    <w:rsid w:val="008B2E96"/>
    <w:rsid w:val="008B346C"/>
    <w:rsid w:val="008B35CF"/>
    <w:rsid w:val="008B3F76"/>
    <w:rsid w:val="008B526A"/>
    <w:rsid w:val="008B6370"/>
    <w:rsid w:val="008B666D"/>
    <w:rsid w:val="008C1128"/>
    <w:rsid w:val="008C15F2"/>
    <w:rsid w:val="008C2FFA"/>
    <w:rsid w:val="008C3681"/>
    <w:rsid w:val="008C38D3"/>
    <w:rsid w:val="008C4405"/>
    <w:rsid w:val="008C44DD"/>
    <w:rsid w:val="008C4A20"/>
    <w:rsid w:val="008C55AA"/>
    <w:rsid w:val="008C58A0"/>
    <w:rsid w:val="008C58A3"/>
    <w:rsid w:val="008C5BC4"/>
    <w:rsid w:val="008C62BE"/>
    <w:rsid w:val="008C6C30"/>
    <w:rsid w:val="008C6E58"/>
    <w:rsid w:val="008C707D"/>
    <w:rsid w:val="008C7611"/>
    <w:rsid w:val="008C78DB"/>
    <w:rsid w:val="008C7F0A"/>
    <w:rsid w:val="008C7FEB"/>
    <w:rsid w:val="008D1B67"/>
    <w:rsid w:val="008D1DFF"/>
    <w:rsid w:val="008D2820"/>
    <w:rsid w:val="008D2ADC"/>
    <w:rsid w:val="008D38AE"/>
    <w:rsid w:val="008D39BA"/>
    <w:rsid w:val="008D3F0D"/>
    <w:rsid w:val="008D4266"/>
    <w:rsid w:val="008D6092"/>
    <w:rsid w:val="008D6862"/>
    <w:rsid w:val="008D6CD1"/>
    <w:rsid w:val="008D71C1"/>
    <w:rsid w:val="008D754E"/>
    <w:rsid w:val="008E0311"/>
    <w:rsid w:val="008E06F8"/>
    <w:rsid w:val="008E170F"/>
    <w:rsid w:val="008E1EC1"/>
    <w:rsid w:val="008E2182"/>
    <w:rsid w:val="008E243B"/>
    <w:rsid w:val="008E35C1"/>
    <w:rsid w:val="008E3C21"/>
    <w:rsid w:val="008E469E"/>
    <w:rsid w:val="008E62B8"/>
    <w:rsid w:val="008E6AD1"/>
    <w:rsid w:val="008E6D09"/>
    <w:rsid w:val="008E75FC"/>
    <w:rsid w:val="008E767E"/>
    <w:rsid w:val="008E7D23"/>
    <w:rsid w:val="008F06FC"/>
    <w:rsid w:val="008F073B"/>
    <w:rsid w:val="008F0762"/>
    <w:rsid w:val="008F0FBC"/>
    <w:rsid w:val="008F185A"/>
    <w:rsid w:val="008F18A4"/>
    <w:rsid w:val="008F2A69"/>
    <w:rsid w:val="008F2A82"/>
    <w:rsid w:val="008F317E"/>
    <w:rsid w:val="008F3934"/>
    <w:rsid w:val="008F4927"/>
    <w:rsid w:val="008F4B2A"/>
    <w:rsid w:val="008F5E12"/>
    <w:rsid w:val="008F5EE5"/>
    <w:rsid w:val="008F611D"/>
    <w:rsid w:val="008F62AA"/>
    <w:rsid w:val="008F6823"/>
    <w:rsid w:val="008F77BC"/>
    <w:rsid w:val="008F7855"/>
    <w:rsid w:val="008F7D79"/>
    <w:rsid w:val="009000A1"/>
    <w:rsid w:val="009007DE"/>
    <w:rsid w:val="0090087A"/>
    <w:rsid w:val="0090094E"/>
    <w:rsid w:val="009009AD"/>
    <w:rsid w:val="00901109"/>
    <w:rsid w:val="00902C32"/>
    <w:rsid w:val="009031F0"/>
    <w:rsid w:val="00903F4A"/>
    <w:rsid w:val="00904D11"/>
    <w:rsid w:val="00905DD7"/>
    <w:rsid w:val="009070DD"/>
    <w:rsid w:val="0090724C"/>
    <w:rsid w:val="00907A77"/>
    <w:rsid w:val="00907EA3"/>
    <w:rsid w:val="0091097B"/>
    <w:rsid w:val="0091115C"/>
    <w:rsid w:val="00911575"/>
    <w:rsid w:val="00911750"/>
    <w:rsid w:val="009133D9"/>
    <w:rsid w:val="00913667"/>
    <w:rsid w:val="00913EE5"/>
    <w:rsid w:val="00915566"/>
    <w:rsid w:val="0091578B"/>
    <w:rsid w:val="009159D1"/>
    <w:rsid w:val="00916459"/>
    <w:rsid w:val="009164BB"/>
    <w:rsid w:val="009178A1"/>
    <w:rsid w:val="00917FEE"/>
    <w:rsid w:val="00921FA4"/>
    <w:rsid w:val="009220D5"/>
    <w:rsid w:val="00923AB7"/>
    <w:rsid w:val="00924104"/>
    <w:rsid w:val="0092599B"/>
    <w:rsid w:val="0092773A"/>
    <w:rsid w:val="00927956"/>
    <w:rsid w:val="00927FC6"/>
    <w:rsid w:val="0093120D"/>
    <w:rsid w:val="009312BE"/>
    <w:rsid w:val="009314B6"/>
    <w:rsid w:val="00931D11"/>
    <w:rsid w:val="009321A9"/>
    <w:rsid w:val="009322D9"/>
    <w:rsid w:val="0093268E"/>
    <w:rsid w:val="00932C7F"/>
    <w:rsid w:val="00932D6D"/>
    <w:rsid w:val="009332FD"/>
    <w:rsid w:val="00933709"/>
    <w:rsid w:val="00933ABE"/>
    <w:rsid w:val="009347AA"/>
    <w:rsid w:val="00934863"/>
    <w:rsid w:val="00935C17"/>
    <w:rsid w:val="00936329"/>
    <w:rsid w:val="00936B22"/>
    <w:rsid w:val="009371B0"/>
    <w:rsid w:val="00937B73"/>
    <w:rsid w:val="00937BFE"/>
    <w:rsid w:val="0094009F"/>
    <w:rsid w:val="009401DB"/>
    <w:rsid w:val="0094053F"/>
    <w:rsid w:val="0094076F"/>
    <w:rsid w:val="00940D3E"/>
    <w:rsid w:val="009414D6"/>
    <w:rsid w:val="00941BE7"/>
    <w:rsid w:val="009421D3"/>
    <w:rsid w:val="009425E5"/>
    <w:rsid w:val="009426A7"/>
    <w:rsid w:val="009430CB"/>
    <w:rsid w:val="009434B9"/>
    <w:rsid w:val="00943EF3"/>
    <w:rsid w:val="009445FE"/>
    <w:rsid w:val="00946F33"/>
    <w:rsid w:val="0094748E"/>
    <w:rsid w:val="00950121"/>
    <w:rsid w:val="009506E6"/>
    <w:rsid w:val="0095077F"/>
    <w:rsid w:val="00950A52"/>
    <w:rsid w:val="0095109F"/>
    <w:rsid w:val="00951357"/>
    <w:rsid w:val="009523E9"/>
    <w:rsid w:val="009525B0"/>
    <w:rsid w:val="00952823"/>
    <w:rsid w:val="00952BAB"/>
    <w:rsid w:val="0095354B"/>
    <w:rsid w:val="0095400B"/>
    <w:rsid w:val="00954138"/>
    <w:rsid w:val="00954257"/>
    <w:rsid w:val="00954320"/>
    <w:rsid w:val="00954BFC"/>
    <w:rsid w:val="0095504A"/>
    <w:rsid w:val="00955B1D"/>
    <w:rsid w:val="00955DA0"/>
    <w:rsid w:val="009565F2"/>
    <w:rsid w:val="009566C0"/>
    <w:rsid w:val="0095677F"/>
    <w:rsid w:val="00956E63"/>
    <w:rsid w:val="00956FC0"/>
    <w:rsid w:val="0095758B"/>
    <w:rsid w:val="009576F5"/>
    <w:rsid w:val="0095779A"/>
    <w:rsid w:val="00957BF0"/>
    <w:rsid w:val="00960083"/>
    <w:rsid w:val="0096092D"/>
    <w:rsid w:val="009610DE"/>
    <w:rsid w:val="009611AE"/>
    <w:rsid w:val="009616F0"/>
    <w:rsid w:val="0096203C"/>
    <w:rsid w:val="00963097"/>
    <w:rsid w:val="00963A70"/>
    <w:rsid w:val="00963A86"/>
    <w:rsid w:val="00964C0B"/>
    <w:rsid w:val="00964D30"/>
    <w:rsid w:val="00965027"/>
    <w:rsid w:val="0096586E"/>
    <w:rsid w:val="00965D06"/>
    <w:rsid w:val="00966D26"/>
    <w:rsid w:val="00967D6E"/>
    <w:rsid w:val="0097021C"/>
    <w:rsid w:val="00970DD4"/>
    <w:rsid w:val="00971187"/>
    <w:rsid w:val="0097174A"/>
    <w:rsid w:val="00971854"/>
    <w:rsid w:val="009721FD"/>
    <w:rsid w:val="0097429D"/>
    <w:rsid w:val="009746F9"/>
    <w:rsid w:val="00974B5C"/>
    <w:rsid w:val="00974F6C"/>
    <w:rsid w:val="009752CB"/>
    <w:rsid w:val="00975F2A"/>
    <w:rsid w:val="00976E58"/>
    <w:rsid w:val="009778F5"/>
    <w:rsid w:val="00977D06"/>
    <w:rsid w:val="00980A22"/>
    <w:rsid w:val="00982D57"/>
    <w:rsid w:val="00982E04"/>
    <w:rsid w:val="00982FAC"/>
    <w:rsid w:val="0098335A"/>
    <w:rsid w:val="009834DD"/>
    <w:rsid w:val="00984125"/>
    <w:rsid w:val="009841B0"/>
    <w:rsid w:val="00984508"/>
    <w:rsid w:val="009846FE"/>
    <w:rsid w:val="0098471D"/>
    <w:rsid w:val="0098487E"/>
    <w:rsid w:val="00985156"/>
    <w:rsid w:val="009859D7"/>
    <w:rsid w:val="00985EDB"/>
    <w:rsid w:val="0098745C"/>
    <w:rsid w:val="00987492"/>
    <w:rsid w:val="009876CB"/>
    <w:rsid w:val="00987A0B"/>
    <w:rsid w:val="00990B56"/>
    <w:rsid w:val="00990BA0"/>
    <w:rsid w:val="00991054"/>
    <w:rsid w:val="00991183"/>
    <w:rsid w:val="00991842"/>
    <w:rsid w:val="00991E0C"/>
    <w:rsid w:val="00992450"/>
    <w:rsid w:val="00992FE1"/>
    <w:rsid w:val="009934B1"/>
    <w:rsid w:val="00993A7A"/>
    <w:rsid w:val="00993F13"/>
    <w:rsid w:val="009946EB"/>
    <w:rsid w:val="0099523D"/>
    <w:rsid w:val="00995643"/>
    <w:rsid w:val="009959E1"/>
    <w:rsid w:val="00995AC8"/>
    <w:rsid w:val="0099689D"/>
    <w:rsid w:val="00997276"/>
    <w:rsid w:val="009972E0"/>
    <w:rsid w:val="009976F8"/>
    <w:rsid w:val="0099776D"/>
    <w:rsid w:val="009A003B"/>
    <w:rsid w:val="009A2945"/>
    <w:rsid w:val="009A4EA7"/>
    <w:rsid w:val="009A7920"/>
    <w:rsid w:val="009A7D90"/>
    <w:rsid w:val="009A7E43"/>
    <w:rsid w:val="009B0788"/>
    <w:rsid w:val="009B0C76"/>
    <w:rsid w:val="009B15AD"/>
    <w:rsid w:val="009B1FAB"/>
    <w:rsid w:val="009B1FE3"/>
    <w:rsid w:val="009B1FE5"/>
    <w:rsid w:val="009B20F3"/>
    <w:rsid w:val="009B25A3"/>
    <w:rsid w:val="009B2895"/>
    <w:rsid w:val="009B3833"/>
    <w:rsid w:val="009B417D"/>
    <w:rsid w:val="009B4517"/>
    <w:rsid w:val="009B4B9B"/>
    <w:rsid w:val="009B4C28"/>
    <w:rsid w:val="009B4E08"/>
    <w:rsid w:val="009B5163"/>
    <w:rsid w:val="009B57B7"/>
    <w:rsid w:val="009B6120"/>
    <w:rsid w:val="009B64BB"/>
    <w:rsid w:val="009B7B41"/>
    <w:rsid w:val="009C013D"/>
    <w:rsid w:val="009C0416"/>
    <w:rsid w:val="009C0C5E"/>
    <w:rsid w:val="009C0D37"/>
    <w:rsid w:val="009C1C6D"/>
    <w:rsid w:val="009C20FB"/>
    <w:rsid w:val="009C236D"/>
    <w:rsid w:val="009C2466"/>
    <w:rsid w:val="009C2688"/>
    <w:rsid w:val="009C288B"/>
    <w:rsid w:val="009C2F52"/>
    <w:rsid w:val="009C305B"/>
    <w:rsid w:val="009C394A"/>
    <w:rsid w:val="009C49AD"/>
    <w:rsid w:val="009C53FE"/>
    <w:rsid w:val="009C6613"/>
    <w:rsid w:val="009C7DA8"/>
    <w:rsid w:val="009C7ED4"/>
    <w:rsid w:val="009C7EE4"/>
    <w:rsid w:val="009D12A9"/>
    <w:rsid w:val="009D2847"/>
    <w:rsid w:val="009D2A18"/>
    <w:rsid w:val="009D2BC4"/>
    <w:rsid w:val="009D2F6C"/>
    <w:rsid w:val="009D363D"/>
    <w:rsid w:val="009D406A"/>
    <w:rsid w:val="009D4E22"/>
    <w:rsid w:val="009D600D"/>
    <w:rsid w:val="009D60A4"/>
    <w:rsid w:val="009D6977"/>
    <w:rsid w:val="009D6AC6"/>
    <w:rsid w:val="009D6B74"/>
    <w:rsid w:val="009D72CA"/>
    <w:rsid w:val="009D78E8"/>
    <w:rsid w:val="009E0643"/>
    <w:rsid w:val="009E09F2"/>
    <w:rsid w:val="009E198D"/>
    <w:rsid w:val="009E1F7E"/>
    <w:rsid w:val="009E3879"/>
    <w:rsid w:val="009E393D"/>
    <w:rsid w:val="009E42B1"/>
    <w:rsid w:val="009E432C"/>
    <w:rsid w:val="009E4414"/>
    <w:rsid w:val="009E4556"/>
    <w:rsid w:val="009E5929"/>
    <w:rsid w:val="009E6B84"/>
    <w:rsid w:val="009E7680"/>
    <w:rsid w:val="009F033A"/>
    <w:rsid w:val="009F0FC8"/>
    <w:rsid w:val="009F11E8"/>
    <w:rsid w:val="009F275B"/>
    <w:rsid w:val="009F3927"/>
    <w:rsid w:val="009F3AA4"/>
    <w:rsid w:val="009F3F7C"/>
    <w:rsid w:val="009F461C"/>
    <w:rsid w:val="009F4D9D"/>
    <w:rsid w:val="009F4F89"/>
    <w:rsid w:val="009F5E09"/>
    <w:rsid w:val="009F75DF"/>
    <w:rsid w:val="009F763D"/>
    <w:rsid w:val="009F7D54"/>
    <w:rsid w:val="00A002F8"/>
    <w:rsid w:val="00A003FD"/>
    <w:rsid w:val="00A008EC"/>
    <w:rsid w:val="00A012FD"/>
    <w:rsid w:val="00A02346"/>
    <w:rsid w:val="00A027F1"/>
    <w:rsid w:val="00A02892"/>
    <w:rsid w:val="00A02B53"/>
    <w:rsid w:val="00A02DB9"/>
    <w:rsid w:val="00A02DBC"/>
    <w:rsid w:val="00A02FF3"/>
    <w:rsid w:val="00A03898"/>
    <w:rsid w:val="00A03A5D"/>
    <w:rsid w:val="00A04B05"/>
    <w:rsid w:val="00A05089"/>
    <w:rsid w:val="00A05673"/>
    <w:rsid w:val="00A05701"/>
    <w:rsid w:val="00A05CC4"/>
    <w:rsid w:val="00A0679B"/>
    <w:rsid w:val="00A06BD1"/>
    <w:rsid w:val="00A06F56"/>
    <w:rsid w:val="00A07D83"/>
    <w:rsid w:val="00A10AA2"/>
    <w:rsid w:val="00A11310"/>
    <w:rsid w:val="00A117A1"/>
    <w:rsid w:val="00A12354"/>
    <w:rsid w:val="00A13187"/>
    <w:rsid w:val="00A14858"/>
    <w:rsid w:val="00A14EE8"/>
    <w:rsid w:val="00A15861"/>
    <w:rsid w:val="00A15E5C"/>
    <w:rsid w:val="00A16000"/>
    <w:rsid w:val="00A162A2"/>
    <w:rsid w:val="00A16E2E"/>
    <w:rsid w:val="00A2096C"/>
    <w:rsid w:val="00A21550"/>
    <w:rsid w:val="00A21EB2"/>
    <w:rsid w:val="00A23105"/>
    <w:rsid w:val="00A2346A"/>
    <w:rsid w:val="00A2518D"/>
    <w:rsid w:val="00A260BE"/>
    <w:rsid w:val="00A269A6"/>
    <w:rsid w:val="00A27B99"/>
    <w:rsid w:val="00A27E71"/>
    <w:rsid w:val="00A27F7C"/>
    <w:rsid w:val="00A30918"/>
    <w:rsid w:val="00A30B18"/>
    <w:rsid w:val="00A316BA"/>
    <w:rsid w:val="00A31B56"/>
    <w:rsid w:val="00A31EAF"/>
    <w:rsid w:val="00A328FB"/>
    <w:rsid w:val="00A32C64"/>
    <w:rsid w:val="00A33DD7"/>
    <w:rsid w:val="00A342F0"/>
    <w:rsid w:val="00A343E1"/>
    <w:rsid w:val="00A3442B"/>
    <w:rsid w:val="00A34444"/>
    <w:rsid w:val="00A35C3F"/>
    <w:rsid w:val="00A35EDE"/>
    <w:rsid w:val="00A35F2D"/>
    <w:rsid w:val="00A363FE"/>
    <w:rsid w:val="00A37F23"/>
    <w:rsid w:val="00A40165"/>
    <w:rsid w:val="00A40A0A"/>
    <w:rsid w:val="00A40D03"/>
    <w:rsid w:val="00A415D3"/>
    <w:rsid w:val="00A41A3A"/>
    <w:rsid w:val="00A42143"/>
    <w:rsid w:val="00A421F8"/>
    <w:rsid w:val="00A42294"/>
    <w:rsid w:val="00A428E4"/>
    <w:rsid w:val="00A42A7E"/>
    <w:rsid w:val="00A42F58"/>
    <w:rsid w:val="00A44A4A"/>
    <w:rsid w:val="00A4569E"/>
    <w:rsid w:val="00A459A7"/>
    <w:rsid w:val="00A46C5A"/>
    <w:rsid w:val="00A477F7"/>
    <w:rsid w:val="00A50149"/>
    <w:rsid w:val="00A50A9F"/>
    <w:rsid w:val="00A50ECF"/>
    <w:rsid w:val="00A51520"/>
    <w:rsid w:val="00A515A2"/>
    <w:rsid w:val="00A52E06"/>
    <w:rsid w:val="00A53C04"/>
    <w:rsid w:val="00A54092"/>
    <w:rsid w:val="00A54180"/>
    <w:rsid w:val="00A54D72"/>
    <w:rsid w:val="00A55A49"/>
    <w:rsid w:val="00A55F6B"/>
    <w:rsid w:val="00A56D4E"/>
    <w:rsid w:val="00A575A8"/>
    <w:rsid w:val="00A57FA7"/>
    <w:rsid w:val="00A6031C"/>
    <w:rsid w:val="00A6052A"/>
    <w:rsid w:val="00A6157F"/>
    <w:rsid w:val="00A61A81"/>
    <w:rsid w:val="00A632B0"/>
    <w:rsid w:val="00A6380E"/>
    <w:rsid w:val="00A65C6E"/>
    <w:rsid w:val="00A6624E"/>
    <w:rsid w:val="00A66FF3"/>
    <w:rsid w:val="00A66FFD"/>
    <w:rsid w:val="00A674CC"/>
    <w:rsid w:val="00A675DA"/>
    <w:rsid w:val="00A67FD5"/>
    <w:rsid w:val="00A71008"/>
    <w:rsid w:val="00A710DF"/>
    <w:rsid w:val="00A71BC6"/>
    <w:rsid w:val="00A71F09"/>
    <w:rsid w:val="00A726A2"/>
    <w:rsid w:val="00A72B0B"/>
    <w:rsid w:val="00A72B7B"/>
    <w:rsid w:val="00A747A6"/>
    <w:rsid w:val="00A748CA"/>
    <w:rsid w:val="00A750AF"/>
    <w:rsid w:val="00A75D12"/>
    <w:rsid w:val="00A75EFC"/>
    <w:rsid w:val="00A76A3A"/>
    <w:rsid w:val="00A774A5"/>
    <w:rsid w:val="00A778BB"/>
    <w:rsid w:val="00A802D9"/>
    <w:rsid w:val="00A8073D"/>
    <w:rsid w:val="00A80ADE"/>
    <w:rsid w:val="00A80C82"/>
    <w:rsid w:val="00A828A6"/>
    <w:rsid w:val="00A82953"/>
    <w:rsid w:val="00A82B12"/>
    <w:rsid w:val="00A83DF8"/>
    <w:rsid w:val="00A840E4"/>
    <w:rsid w:val="00A8420E"/>
    <w:rsid w:val="00A843AC"/>
    <w:rsid w:val="00A84F63"/>
    <w:rsid w:val="00A857CC"/>
    <w:rsid w:val="00A861F7"/>
    <w:rsid w:val="00A86464"/>
    <w:rsid w:val="00A86D08"/>
    <w:rsid w:val="00A86FB4"/>
    <w:rsid w:val="00A87063"/>
    <w:rsid w:val="00A87198"/>
    <w:rsid w:val="00A87654"/>
    <w:rsid w:val="00A87903"/>
    <w:rsid w:val="00A9047A"/>
    <w:rsid w:val="00A90DEB"/>
    <w:rsid w:val="00A912C3"/>
    <w:rsid w:val="00A9162D"/>
    <w:rsid w:val="00A92292"/>
    <w:rsid w:val="00A92B44"/>
    <w:rsid w:val="00A934AD"/>
    <w:rsid w:val="00A93DB1"/>
    <w:rsid w:val="00A93F5B"/>
    <w:rsid w:val="00A94056"/>
    <w:rsid w:val="00A96402"/>
    <w:rsid w:val="00A967E1"/>
    <w:rsid w:val="00A968B7"/>
    <w:rsid w:val="00A969D2"/>
    <w:rsid w:val="00A97038"/>
    <w:rsid w:val="00AA016E"/>
    <w:rsid w:val="00AA0FE5"/>
    <w:rsid w:val="00AA2A3C"/>
    <w:rsid w:val="00AA3C2F"/>
    <w:rsid w:val="00AA4815"/>
    <w:rsid w:val="00AA52B5"/>
    <w:rsid w:val="00AA52F9"/>
    <w:rsid w:val="00AA5B9B"/>
    <w:rsid w:val="00AA7E07"/>
    <w:rsid w:val="00AA7E42"/>
    <w:rsid w:val="00AA7E8B"/>
    <w:rsid w:val="00AA7F87"/>
    <w:rsid w:val="00AB050C"/>
    <w:rsid w:val="00AB0B1E"/>
    <w:rsid w:val="00AB1107"/>
    <w:rsid w:val="00AB1387"/>
    <w:rsid w:val="00AB2A57"/>
    <w:rsid w:val="00AB2C21"/>
    <w:rsid w:val="00AB2E3E"/>
    <w:rsid w:val="00AB3253"/>
    <w:rsid w:val="00AB35A2"/>
    <w:rsid w:val="00AB3889"/>
    <w:rsid w:val="00AB402A"/>
    <w:rsid w:val="00AB4752"/>
    <w:rsid w:val="00AB4A8B"/>
    <w:rsid w:val="00AB5015"/>
    <w:rsid w:val="00AB55C6"/>
    <w:rsid w:val="00AB639B"/>
    <w:rsid w:val="00AB6D8E"/>
    <w:rsid w:val="00AB7032"/>
    <w:rsid w:val="00AC07C7"/>
    <w:rsid w:val="00AC1D1B"/>
    <w:rsid w:val="00AC1D89"/>
    <w:rsid w:val="00AC1EDE"/>
    <w:rsid w:val="00AC1F1A"/>
    <w:rsid w:val="00AC2E30"/>
    <w:rsid w:val="00AC3451"/>
    <w:rsid w:val="00AC4C1C"/>
    <w:rsid w:val="00AC5B5B"/>
    <w:rsid w:val="00AC5DEC"/>
    <w:rsid w:val="00AC68D3"/>
    <w:rsid w:val="00AC6D94"/>
    <w:rsid w:val="00AC704D"/>
    <w:rsid w:val="00AC72C4"/>
    <w:rsid w:val="00AD0707"/>
    <w:rsid w:val="00AD1812"/>
    <w:rsid w:val="00AD19C9"/>
    <w:rsid w:val="00AD1BE3"/>
    <w:rsid w:val="00AD25B4"/>
    <w:rsid w:val="00AD31AA"/>
    <w:rsid w:val="00AD3376"/>
    <w:rsid w:val="00AD3B2A"/>
    <w:rsid w:val="00AD41F2"/>
    <w:rsid w:val="00AD53F1"/>
    <w:rsid w:val="00AD6309"/>
    <w:rsid w:val="00AD67FA"/>
    <w:rsid w:val="00AD7074"/>
    <w:rsid w:val="00AD7383"/>
    <w:rsid w:val="00AE0F74"/>
    <w:rsid w:val="00AE15E0"/>
    <w:rsid w:val="00AE1661"/>
    <w:rsid w:val="00AE1CAB"/>
    <w:rsid w:val="00AE1D79"/>
    <w:rsid w:val="00AE2208"/>
    <w:rsid w:val="00AE2488"/>
    <w:rsid w:val="00AE2AE3"/>
    <w:rsid w:val="00AE3768"/>
    <w:rsid w:val="00AE46BA"/>
    <w:rsid w:val="00AE513D"/>
    <w:rsid w:val="00AE6319"/>
    <w:rsid w:val="00AE68F7"/>
    <w:rsid w:val="00AE6DE5"/>
    <w:rsid w:val="00AE73EE"/>
    <w:rsid w:val="00AE7897"/>
    <w:rsid w:val="00AF0669"/>
    <w:rsid w:val="00AF0EC2"/>
    <w:rsid w:val="00AF0FB9"/>
    <w:rsid w:val="00AF26B7"/>
    <w:rsid w:val="00AF27B1"/>
    <w:rsid w:val="00AF2A15"/>
    <w:rsid w:val="00AF2C52"/>
    <w:rsid w:val="00AF2D56"/>
    <w:rsid w:val="00AF3A06"/>
    <w:rsid w:val="00AF3B4C"/>
    <w:rsid w:val="00AF3C20"/>
    <w:rsid w:val="00AF4569"/>
    <w:rsid w:val="00AF54C6"/>
    <w:rsid w:val="00AF5A51"/>
    <w:rsid w:val="00AF5F8F"/>
    <w:rsid w:val="00AF6366"/>
    <w:rsid w:val="00AF643A"/>
    <w:rsid w:val="00AF6B9A"/>
    <w:rsid w:val="00AF6C58"/>
    <w:rsid w:val="00AF72F7"/>
    <w:rsid w:val="00AF73C6"/>
    <w:rsid w:val="00B00AD7"/>
    <w:rsid w:val="00B00EF6"/>
    <w:rsid w:val="00B00FAF"/>
    <w:rsid w:val="00B01392"/>
    <w:rsid w:val="00B013E4"/>
    <w:rsid w:val="00B017D8"/>
    <w:rsid w:val="00B02059"/>
    <w:rsid w:val="00B0233E"/>
    <w:rsid w:val="00B03355"/>
    <w:rsid w:val="00B0357C"/>
    <w:rsid w:val="00B037A2"/>
    <w:rsid w:val="00B03FD3"/>
    <w:rsid w:val="00B053BA"/>
    <w:rsid w:val="00B0553B"/>
    <w:rsid w:val="00B05D49"/>
    <w:rsid w:val="00B062BB"/>
    <w:rsid w:val="00B06620"/>
    <w:rsid w:val="00B101FD"/>
    <w:rsid w:val="00B10AAD"/>
    <w:rsid w:val="00B1119B"/>
    <w:rsid w:val="00B11684"/>
    <w:rsid w:val="00B11B5D"/>
    <w:rsid w:val="00B11CB3"/>
    <w:rsid w:val="00B122C4"/>
    <w:rsid w:val="00B126BE"/>
    <w:rsid w:val="00B12B8E"/>
    <w:rsid w:val="00B1400B"/>
    <w:rsid w:val="00B1482F"/>
    <w:rsid w:val="00B14965"/>
    <w:rsid w:val="00B15EE8"/>
    <w:rsid w:val="00B16503"/>
    <w:rsid w:val="00B17B8C"/>
    <w:rsid w:val="00B22259"/>
    <w:rsid w:val="00B2243E"/>
    <w:rsid w:val="00B22A1F"/>
    <w:rsid w:val="00B22B81"/>
    <w:rsid w:val="00B23113"/>
    <w:rsid w:val="00B23E31"/>
    <w:rsid w:val="00B25224"/>
    <w:rsid w:val="00B256AB"/>
    <w:rsid w:val="00B25AF4"/>
    <w:rsid w:val="00B26241"/>
    <w:rsid w:val="00B2639F"/>
    <w:rsid w:val="00B27CF1"/>
    <w:rsid w:val="00B27E28"/>
    <w:rsid w:val="00B3005B"/>
    <w:rsid w:val="00B30124"/>
    <w:rsid w:val="00B3023D"/>
    <w:rsid w:val="00B306FA"/>
    <w:rsid w:val="00B30BB9"/>
    <w:rsid w:val="00B30DAB"/>
    <w:rsid w:val="00B32528"/>
    <w:rsid w:val="00B327C5"/>
    <w:rsid w:val="00B3381F"/>
    <w:rsid w:val="00B343A8"/>
    <w:rsid w:val="00B343D0"/>
    <w:rsid w:val="00B34CD1"/>
    <w:rsid w:val="00B36049"/>
    <w:rsid w:val="00B36170"/>
    <w:rsid w:val="00B36DB0"/>
    <w:rsid w:val="00B37047"/>
    <w:rsid w:val="00B37125"/>
    <w:rsid w:val="00B37875"/>
    <w:rsid w:val="00B408E1"/>
    <w:rsid w:val="00B41924"/>
    <w:rsid w:val="00B41FDF"/>
    <w:rsid w:val="00B427AC"/>
    <w:rsid w:val="00B441EB"/>
    <w:rsid w:val="00B449A9"/>
    <w:rsid w:val="00B46309"/>
    <w:rsid w:val="00B469A0"/>
    <w:rsid w:val="00B4714C"/>
    <w:rsid w:val="00B47FBC"/>
    <w:rsid w:val="00B5002D"/>
    <w:rsid w:val="00B501D1"/>
    <w:rsid w:val="00B50695"/>
    <w:rsid w:val="00B506DC"/>
    <w:rsid w:val="00B506FC"/>
    <w:rsid w:val="00B507A2"/>
    <w:rsid w:val="00B50A75"/>
    <w:rsid w:val="00B50F75"/>
    <w:rsid w:val="00B518A3"/>
    <w:rsid w:val="00B52022"/>
    <w:rsid w:val="00B52184"/>
    <w:rsid w:val="00B52683"/>
    <w:rsid w:val="00B532DB"/>
    <w:rsid w:val="00B53327"/>
    <w:rsid w:val="00B537A5"/>
    <w:rsid w:val="00B53BE0"/>
    <w:rsid w:val="00B53EBE"/>
    <w:rsid w:val="00B54FF7"/>
    <w:rsid w:val="00B550CF"/>
    <w:rsid w:val="00B55285"/>
    <w:rsid w:val="00B55EAB"/>
    <w:rsid w:val="00B56265"/>
    <w:rsid w:val="00B60088"/>
    <w:rsid w:val="00B60438"/>
    <w:rsid w:val="00B61AEC"/>
    <w:rsid w:val="00B630DE"/>
    <w:rsid w:val="00B63363"/>
    <w:rsid w:val="00B633F5"/>
    <w:rsid w:val="00B63460"/>
    <w:rsid w:val="00B63EB1"/>
    <w:rsid w:val="00B657DB"/>
    <w:rsid w:val="00B66627"/>
    <w:rsid w:val="00B66645"/>
    <w:rsid w:val="00B66E1C"/>
    <w:rsid w:val="00B67355"/>
    <w:rsid w:val="00B674A3"/>
    <w:rsid w:val="00B6787F"/>
    <w:rsid w:val="00B679DB"/>
    <w:rsid w:val="00B67B92"/>
    <w:rsid w:val="00B71531"/>
    <w:rsid w:val="00B71AFD"/>
    <w:rsid w:val="00B71DB0"/>
    <w:rsid w:val="00B7329A"/>
    <w:rsid w:val="00B7422F"/>
    <w:rsid w:val="00B74744"/>
    <w:rsid w:val="00B7479C"/>
    <w:rsid w:val="00B747F5"/>
    <w:rsid w:val="00B749D1"/>
    <w:rsid w:val="00B74AD7"/>
    <w:rsid w:val="00B752A6"/>
    <w:rsid w:val="00B75A97"/>
    <w:rsid w:val="00B7606A"/>
    <w:rsid w:val="00B7608A"/>
    <w:rsid w:val="00B761DC"/>
    <w:rsid w:val="00B763FE"/>
    <w:rsid w:val="00B76761"/>
    <w:rsid w:val="00B76975"/>
    <w:rsid w:val="00B76A41"/>
    <w:rsid w:val="00B80E0F"/>
    <w:rsid w:val="00B81DDA"/>
    <w:rsid w:val="00B829CD"/>
    <w:rsid w:val="00B829D4"/>
    <w:rsid w:val="00B83544"/>
    <w:rsid w:val="00B83A9D"/>
    <w:rsid w:val="00B83E25"/>
    <w:rsid w:val="00B8468F"/>
    <w:rsid w:val="00B84A22"/>
    <w:rsid w:val="00B85B7C"/>
    <w:rsid w:val="00B861F7"/>
    <w:rsid w:val="00B864F1"/>
    <w:rsid w:val="00B86F48"/>
    <w:rsid w:val="00B878F7"/>
    <w:rsid w:val="00B87C15"/>
    <w:rsid w:val="00B9010F"/>
    <w:rsid w:val="00B903B3"/>
    <w:rsid w:val="00B903DD"/>
    <w:rsid w:val="00B9047F"/>
    <w:rsid w:val="00B90521"/>
    <w:rsid w:val="00B9147A"/>
    <w:rsid w:val="00B91C38"/>
    <w:rsid w:val="00B92055"/>
    <w:rsid w:val="00B922A2"/>
    <w:rsid w:val="00B92922"/>
    <w:rsid w:val="00B92A8C"/>
    <w:rsid w:val="00B9325A"/>
    <w:rsid w:val="00B932B1"/>
    <w:rsid w:val="00B93A55"/>
    <w:rsid w:val="00B93F67"/>
    <w:rsid w:val="00B93F78"/>
    <w:rsid w:val="00B9456E"/>
    <w:rsid w:val="00B948B1"/>
    <w:rsid w:val="00B94A91"/>
    <w:rsid w:val="00B96304"/>
    <w:rsid w:val="00B974A5"/>
    <w:rsid w:val="00B978C9"/>
    <w:rsid w:val="00BA018E"/>
    <w:rsid w:val="00BA2438"/>
    <w:rsid w:val="00BA2EA1"/>
    <w:rsid w:val="00BA3082"/>
    <w:rsid w:val="00BA350F"/>
    <w:rsid w:val="00BA3A51"/>
    <w:rsid w:val="00BA4CA2"/>
    <w:rsid w:val="00BA5FDF"/>
    <w:rsid w:val="00BA6ACE"/>
    <w:rsid w:val="00BA6C68"/>
    <w:rsid w:val="00BB053E"/>
    <w:rsid w:val="00BB0924"/>
    <w:rsid w:val="00BB0BBA"/>
    <w:rsid w:val="00BB0E46"/>
    <w:rsid w:val="00BB1150"/>
    <w:rsid w:val="00BB1C9E"/>
    <w:rsid w:val="00BB3168"/>
    <w:rsid w:val="00BB41D4"/>
    <w:rsid w:val="00BB4B76"/>
    <w:rsid w:val="00BB4F40"/>
    <w:rsid w:val="00BB59D0"/>
    <w:rsid w:val="00BB5B45"/>
    <w:rsid w:val="00BB5DC4"/>
    <w:rsid w:val="00BB63AA"/>
    <w:rsid w:val="00BB672B"/>
    <w:rsid w:val="00BB6B68"/>
    <w:rsid w:val="00BB6B7B"/>
    <w:rsid w:val="00BB7725"/>
    <w:rsid w:val="00BC05F8"/>
    <w:rsid w:val="00BC1F81"/>
    <w:rsid w:val="00BC24DB"/>
    <w:rsid w:val="00BC2519"/>
    <w:rsid w:val="00BC2B54"/>
    <w:rsid w:val="00BC2E7A"/>
    <w:rsid w:val="00BC36D6"/>
    <w:rsid w:val="00BC38CC"/>
    <w:rsid w:val="00BC4432"/>
    <w:rsid w:val="00BC4CFB"/>
    <w:rsid w:val="00BC5386"/>
    <w:rsid w:val="00BC5399"/>
    <w:rsid w:val="00BC56ED"/>
    <w:rsid w:val="00BC5B5F"/>
    <w:rsid w:val="00BC5E9A"/>
    <w:rsid w:val="00BC673D"/>
    <w:rsid w:val="00BC75E6"/>
    <w:rsid w:val="00BC76CB"/>
    <w:rsid w:val="00BC7732"/>
    <w:rsid w:val="00BC7F34"/>
    <w:rsid w:val="00BD038A"/>
    <w:rsid w:val="00BD08A0"/>
    <w:rsid w:val="00BD0C92"/>
    <w:rsid w:val="00BD11C4"/>
    <w:rsid w:val="00BD188F"/>
    <w:rsid w:val="00BD1BE5"/>
    <w:rsid w:val="00BD2172"/>
    <w:rsid w:val="00BD271A"/>
    <w:rsid w:val="00BD2E03"/>
    <w:rsid w:val="00BD45B4"/>
    <w:rsid w:val="00BD46D8"/>
    <w:rsid w:val="00BD4BF9"/>
    <w:rsid w:val="00BD4F19"/>
    <w:rsid w:val="00BD53E9"/>
    <w:rsid w:val="00BD6360"/>
    <w:rsid w:val="00BD69CA"/>
    <w:rsid w:val="00BD72A8"/>
    <w:rsid w:val="00BD7341"/>
    <w:rsid w:val="00BD78B6"/>
    <w:rsid w:val="00BD7E55"/>
    <w:rsid w:val="00BE028B"/>
    <w:rsid w:val="00BE0F7B"/>
    <w:rsid w:val="00BE173F"/>
    <w:rsid w:val="00BE1866"/>
    <w:rsid w:val="00BE4841"/>
    <w:rsid w:val="00BE5195"/>
    <w:rsid w:val="00BE51F5"/>
    <w:rsid w:val="00BE5F64"/>
    <w:rsid w:val="00BE652E"/>
    <w:rsid w:val="00BE6ABA"/>
    <w:rsid w:val="00BE6DF1"/>
    <w:rsid w:val="00BE75F1"/>
    <w:rsid w:val="00BE76BB"/>
    <w:rsid w:val="00BE7AD7"/>
    <w:rsid w:val="00BE7E2A"/>
    <w:rsid w:val="00BF1DF6"/>
    <w:rsid w:val="00BF1EC8"/>
    <w:rsid w:val="00BF222D"/>
    <w:rsid w:val="00BF2776"/>
    <w:rsid w:val="00BF2AF4"/>
    <w:rsid w:val="00BF3F1E"/>
    <w:rsid w:val="00BF4173"/>
    <w:rsid w:val="00BF45C8"/>
    <w:rsid w:val="00BF4966"/>
    <w:rsid w:val="00BF4C55"/>
    <w:rsid w:val="00BF61A7"/>
    <w:rsid w:val="00BF6B6C"/>
    <w:rsid w:val="00BF72FD"/>
    <w:rsid w:val="00BF786E"/>
    <w:rsid w:val="00C0060D"/>
    <w:rsid w:val="00C00627"/>
    <w:rsid w:val="00C01094"/>
    <w:rsid w:val="00C01A08"/>
    <w:rsid w:val="00C01ABD"/>
    <w:rsid w:val="00C01F85"/>
    <w:rsid w:val="00C02021"/>
    <w:rsid w:val="00C03B12"/>
    <w:rsid w:val="00C04EF7"/>
    <w:rsid w:val="00C05E86"/>
    <w:rsid w:val="00C06012"/>
    <w:rsid w:val="00C06ABA"/>
    <w:rsid w:val="00C06B7F"/>
    <w:rsid w:val="00C06D95"/>
    <w:rsid w:val="00C06E23"/>
    <w:rsid w:val="00C07047"/>
    <w:rsid w:val="00C07291"/>
    <w:rsid w:val="00C0793B"/>
    <w:rsid w:val="00C07D5E"/>
    <w:rsid w:val="00C107B8"/>
    <w:rsid w:val="00C1103F"/>
    <w:rsid w:val="00C113B4"/>
    <w:rsid w:val="00C11617"/>
    <w:rsid w:val="00C11811"/>
    <w:rsid w:val="00C13215"/>
    <w:rsid w:val="00C13492"/>
    <w:rsid w:val="00C13FF3"/>
    <w:rsid w:val="00C14B38"/>
    <w:rsid w:val="00C14B48"/>
    <w:rsid w:val="00C14C5B"/>
    <w:rsid w:val="00C151F8"/>
    <w:rsid w:val="00C15C9D"/>
    <w:rsid w:val="00C165F5"/>
    <w:rsid w:val="00C1711F"/>
    <w:rsid w:val="00C17A23"/>
    <w:rsid w:val="00C20397"/>
    <w:rsid w:val="00C207ED"/>
    <w:rsid w:val="00C21578"/>
    <w:rsid w:val="00C21F35"/>
    <w:rsid w:val="00C22FFE"/>
    <w:rsid w:val="00C23427"/>
    <w:rsid w:val="00C24DF5"/>
    <w:rsid w:val="00C25BCD"/>
    <w:rsid w:val="00C264E8"/>
    <w:rsid w:val="00C266C6"/>
    <w:rsid w:val="00C26735"/>
    <w:rsid w:val="00C2744C"/>
    <w:rsid w:val="00C30407"/>
    <w:rsid w:val="00C30FB0"/>
    <w:rsid w:val="00C31BEF"/>
    <w:rsid w:val="00C31CA8"/>
    <w:rsid w:val="00C32023"/>
    <w:rsid w:val="00C326AC"/>
    <w:rsid w:val="00C3345B"/>
    <w:rsid w:val="00C3349C"/>
    <w:rsid w:val="00C3368D"/>
    <w:rsid w:val="00C33B82"/>
    <w:rsid w:val="00C34AEE"/>
    <w:rsid w:val="00C35282"/>
    <w:rsid w:val="00C35F18"/>
    <w:rsid w:val="00C35F34"/>
    <w:rsid w:val="00C363E8"/>
    <w:rsid w:val="00C374A0"/>
    <w:rsid w:val="00C40AD3"/>
    <w:rsid w:val="00C40B64"/>
    <w:rsid w:val="00C40E02"/>
    <w:rsid w:val="00C41100"/>
    <w:rsid w:val="00C416BF"/>
    <w:rsid w:val="00C41829"/>
    <w:rsid w:val="00C41DEE"/>
    <w:rsid w:val="00C42655"/>
    <w:rsid w:val="00C427B1"/>
    <w:rsid w:val="00C42C1E"/>
    <w:rsid w:val="00C42D8D"/>
    <w:rsid w:val="00C4300B"/>
    <w:rsid w:val="00C431F3"/>
    <w:rsid w:val="00C43346"/>
    <w:rsid w:val="00C43C32"/>
    <w:rsid w:val="00C440B1"/>
    <w:rsid w:val="00C447DF"/>
    <w:rsid w:val="00C456BA"/>
    <w:rsid w:val="00C45A54"/>
    <w:rsid w:val="00C45AD0"/>
    <w:rsid w:val="00C463C7"/>
    <w:rsid w:val="00C46582"/>
    <w:rsid w:val="00C468E8"/>
    <w:rsid w:val="00C47315"/>
    <w:rsid w:val="00C5004B"/>
    <w:rsid w:val="00C5046E"/>
    <w:rsid w:val="00C504CE"/>
    <w:rsid w:val="00C51406"/>
    <w:rsid w:val="00C5157A"/>
    <w:rsid w:val="00C51B68"/>
    <w:rsid w:val="00C51DBF"/>
    <w:rsid w:val="00C5245F"/>
    <w:rsid w:val="00C52C9F"/>
    <w:rsid w:val="00C52E31"/>
    <w:rsid w:val="00C52ED5"/>
    <w:rsid w:val="00C532B0"/>
    <w:rsid w:val="00C5336D"/>
    <w:rsid w:val="00C54295"/>
    <w:rsid w:val="00C54631"/>
    <w:rsid w:val="00C5488E"/>
    <w:rsid w:val="00C5535F"/>
    <w:rsid w:val="00C564C3"/>
    <w:rsid w:val="00C566E8"/>
    <w:rsid w:val="00C56DC3"/>
    <w:rsid w:val="00C60160"/>
    <w:rsid w:val="00C622DA"/>
    <w:rsid w:val="00C6389B"/>
    <w:rsid w:val="00C6496F"/>
    <w:rsid w:val="00C65265"/>
    <w:rsid w:val="00C6564F"/>
    <w:rsid w:val="00C65AA4"/>
    <w:rsid w:val="00C66385"/>
    <w:rsid w:val="00C6658B"/>
    <w:rsid w:val="00C67557"/>
    <w:rsid w:val="00C67E4D"/>
    <w:rsid w:val="00C7052B"/>
    <w:rsid w:val="00C7079A"/>
    <w:rsid w:val="00C7083B"/>
    <w:rsid w:val="00C708B1"/>
    <w:rsid w:val="00C708B9"/>
    <w:rsid w:val="00C70F7A"/>
    <w:rsid w:val="00C71743"/>
    <w:rsid w:val="00C71B11"/>
    <w:rsid w:val="00C71DF2"/>
    <w:rsid w:val="00C7287B"/>
    <w:rsid w:val="00C72B38"/>
    <w:rsid w:val="00C72B76"/>
    <w:rsid w:val="00C737EC"/>
    <w:rsid w:val="00C7402C"/>
    <w:rsid w:val="00C7438D"/>
    <w:rsid w:val="00C747C9"/>
    <w:rsid w:val="00C75CB6"/>
    <w:rsid w:val="00C75F39"/>
    <w:rsid w:val="00C766E7"/>
    <w:rsid w:val="00C769E7"/>
    <w:rsid w:val="00C773B7"/>
    <w:rsid w:val="00C77458"/>
    <w:rsid w:val="00C775E1"/>
    <w:rsid w:val="00C77643"/>
    <w:rsid w:val="00C7778F"/>
    <w:rsid w:val="00C77929"/>
    <w:rsid w:val="00C8011E"/>
    <w:rsid w:val="00C80406"/>
    <w:rsid w:val="00C8088E"/>
    <w:rsid w:val="00C80E94"/>
    <w:rsid w:val="00C810E4"/>
    <w:rsid w:val="00C815F2"/>
    <w:rsid w:val="00C8197B"/>
    <w:rsid w:val="00C81D65"/>
    <w:rsid w:val="00C81E7D"/>
    <w:rsid w:val="00C8252E"/>
    <w:rsid w:val="00C83B9B"/>
    <w:rsid w:val="00C83F3E"/>
    <w:rsid w:val="00C859D7"/>
    <w:rsid w:val="00C86458"/>
    <w:rsid w:val="00C86B9B"/>
    <w:rsid w:val="00C87429"/>
    <w:rsid w:val="00C87A31"/>
    <w:rsid w:val="00C87F5B"/>
    <w:rsid w:val="00C903FC"/>
    <w:rsid w:val="00C908B3"/>
    <w:rsid w:val="00C9203D"/>
    <w:rsid w:val="00C9212E"/>
    <w:rsid w:val="00C921CC"/>
    <w:rsid w:val="00C933BD"/>
    <w:rsid w:val="00C9368E"/>
    <w:rsid w:val="00C93B7C"/>
    <w:rsid w:val="00C94318"/>
    <w:rsid w:val="00C94B66"/>
    <w:rsid w:val="00C94C3F"/>
    <w:rsid w:val="00C94ED4"/>
    <w:rsid w:val="00C95041"/>
    <w:rsid w:val="00C95519"/>
    <w:rsid w:val="00C96CD6"/>
    <w:rsid w:val="00C9700E"/>
    <w:rsid w:val="00C97012"/>
    <w:rsid w:val="00C97280"/>
    <w:rsid w:val="00C97496"/>
    <w:rsid w:val="00C97811"/>
    <w:rsid w:val="00CA0A07"/>
    <w:rsid w:val="00CA16C5"/>
    <w:rsid w:val="00CA1E15"/>
    <w:rsid w:val="00CA1FCC"/>
    <w:rsid w:val="00CA2B63"/>
    <w:rsid w:val="00CA2F46"/>
    <w:rsid w:val="00CA31BB"/>
    <w:rsid w:val="00CA3846"/>
    <w:rsid w:val="00CA3E99"/>
    <w:rsid w:val="00CA42E9"/>
    <w:rsid w:val="00CA46B8"/>
    <w:rsid w:val="00CA48C7"/>
    <w:rsid w:val="00CA4B77"/>
    <w:rsid w:val="00CA4EA1"/>
    <w:rsid w:val="00CA5B1B"/>
    <w:rsid w:val="00CA5DE5"/>
    <w:rsid w:val="00CA62F6"/>
    <w:rsid w:val="00CA63C6"/>
    <w:rsid w:val="00CA688B"/>
    <w:rsid w:val="00CA6CCD"/>
    <w:rsid w:val="00CA709F"/>
    <w:rsid w:val="00CA7588"/>
    <w:rsid w:val="00CB008F"/>
    <w:rsid w:val="00CB0524"/>
    <w:rsid w:val="00CB09A4"/>
    <w:rsid w:val="00CB0DD1"/>
    <w:rsid w:val="00CB1B39"/>
    <w:rsid w:val="00CB1DA9"/>
    <w:rsid w:val="00CB20CD"/>
    <w:rsid w:val="00CB27EA"/>
    <w:rsid w:val="00CB31F0"/>
    <w:rsid w:val="00CB321C"/>
    <w:rsid w:val="00CB4D78"/>
    <w:rsid w:val="00CB53DD"/>
    <w:rsid w:val="00CB5809"/>
    <w:rsid w:val="00CB5C20"/>
    <w:rsid w:val="00CB761E"/>
    <w:rsid w:val="00CB77D5"/>
    <w:rsid w:val="00CB788A"/>
    <w:rsid w:val="00CB7D6B"/>
    <w:rsid w:val="00CC06CA"/>
    <w:rsid w:val="00CC0703"/>
    <w:rsid w:val="00CC1965"/>
    <w:rsid w:val="00CC1BB6"/>
    <w:rsid w:val="00CC2A71"/>
    <w:rsid w:val="00CC2DFA"/>
    <w:rsid w:val="00CC36F3"/>
    <w:rsid w:val="00CC38B0"/>
    <w:rsid w:val="00CC38CC"/>
    <w:rsid w:val="00CC41DA"/>
    <w:rsid w:val="00CC431B"/>
    <w:rsid w:val="00CC5643"/>
    <w:rsid w:val="00CC5A0E"/>
    <w:rsid w:val="00CC6216"/>
    <w:rsid w:val="00CC6353"/>
    <w:rsid w:val="00CD012A"/>
    <w:rsid w:val="00CD0B8B"/>
    <w:rsid w:val="00CD186A"/>
    <w:rsid w:val="00CD25A0"/>
    <w:rsid w:val="00CD2BF6"/>
    <w:rsid w:val="00CD3A46"/>
    <w:rsid w:val="00CD3BE1"/>
    <w:rsid w:val="00CD3EAE"/>
    <w:rsid w:val="00CD409E"/>
    <w:rsid w:val="00CD52FD"/>
    <w:rsid w:val="00CD5DC0"/>
    <w:rsid w:val="00CD6417"/>
    <w:rsid w:val="00CD686D"/>
    <w:rsid w:val="00CD6B62"/>
    <w:rsid w:val="00CD7A7A"/>
    <w:rsid w:val="00CD7C97"/>
    <w:rsid w:val="00CE055B"/>
    <w:rsid w:val="00CE16A0"/>
    <w:rsid w:val="00CE22BE"/>
    <w:rsid w:val="00CE253A"/>
    <w:rsid w:val="00CE25D3"/>
    <w:rsid w:val="00CE260A"/>
    <w:rsid w:val="00CE2A09"/>
    <w:rsid w:val="00CE316B"/>
    <w:rsid w:val="00CE33B7"/>
    <w:rsid w:val="00CE34FE"/>
    <w:rsid w:val="00CE39C4"/>
    <w:rsid w:val="00CE5242"/>
    <w:rsid w:val="00CE534D"/>
    <w:rsid w:val="00CE5390"/>
    <w:rsid w:val="00CE57FE"/>
    <w:rsid w:val="00CE58AD"/>
    <w:rsid w:val="00CE67A8"/>
    <w:rsid w:val="00CE6993"/>
    <w:rsid w:val="00CE6C7B"/>
    <w:rsid w:val="00CE78C6"/>
    <w:rsid w:val="00CF050B"/>
    <w:rsid w:val="00CF0653"/>
    <w:rsid w:val="00CF09B0"/>
    <w:rsid w:val="00CF0FB9"/>
    <w:rsid w:val="00CF129F"/>
    <w:rsid w:val="00CF230F"/>
    <w:rsid w:val="00CF27EB"/>
    <w:rsid w:val="00CF4662"/>
    <w:rsid w:val="00CF51FC"/>
    <w:rsid w:val="00CF561A"/>
    <w:rsid w:val="00CF564A"/>
    <w:rsid w:val="00CF5C03"/>
    <w:rsid w:val="00CF62DD"/>
    <w:rsid w:val="00CF632E"/>
    <w:rsid w:val="00CF6D67"/>
    <w:rsid w:val="00CF7847"/>
    <w:rsid w:val="00CF79D8"/>
    <w:rsid w:val="00D008C8"/>
    <w:rsid w:val="00D00D65"/>
    <w:rsid w:val="00D018EB"/>
    <w:rsid w:val="00D051FC"/>
    <w:rsid w:val="00D05343"/>
    <w:rsid w:val="00D05A8D"/>
    <w:rsid w:val="00D06A7C"/>
    <w:rsid w:val="00D0738B"/>
    <w:rsid w:val="00D10F71"/>
    <w:rsid w:val="00D111A9"/>
    <w:rsid w:val="00D113A5"/>
    <w:rsid w:val="00D12184"/>
    <w:rsid w:val="00D12D93"/>
    <w:rsid w:val="00D13A87"/>
    <w:rsid w:val="00D14222"/>
    <w:rsid w:val="00D14425"/>
    <w:rsid w:val="00D1526B"/>
    <w:rsid w:val="00D15D6D"/>
    <w:rsid w:val="00D17255"/>
    <w:rsid w:val="00D176FC"/>
    <w:rsid w:val="00D2188C"/>
    <w:rsid w:val="00D21A75"/>
    <w:rsid w:val="00D238D0"/>
    <w:rsid w:val="00D24529"/>
    <w:rsid w:val="00D2528C"/>
    <w:rsid w:val="00D25E7D"/>
    <w:rsid w:val="00D2617E"/>
    <w:rsid w:val="00D26E86"/>
    <w:rsid w:val="00D26EB2"/>
    <w:rsid w:val="00D27D23"/>
    <w:rsid w:val="00D30898"/>
    <w:rsid w:val="00D317ED"/>
    <w:rsid w:val="00D31AD0"/>
    <w:rsid w:val="00D325F4"/>
    <w:rsid w:val="00D32A51"/>
    <w:rsid w:val="00D3325F"/>
    <w:rsid w:val="00D3342B"/>
    <w:rsid w:val="00D33FA4"/>
    <w:rsid w:val="00D34309"/>
    <w:rsid w:val="00D343D7"/>
    <w:rsid w:val="00D3458C"/>
    <w:rsid w:val="00D35AD6"/>
    <w:rsid w:val="00D35E16"/>
    <w:rsid w:val="00D374A4"/>
    <w:rsid w:val="00D413FE"/>
    <w:rsid w:val="00D426D2"/>
    <w:rsid w:val="00D42B4F"/>
    <w:rsid w:val="00D43E6C"/>
    <w:rsid w:val="00D447E8"/>
    <w:rsid w:val="00D45872"/>
    <w:rsid w:val="00D459F1"/>
    <w:rsid w:val="00D460AA"/>
    <w:rsid w:val="00D46C5E"/>
    <w:rsid w:val="00D47572"/>
    <w:rsid w:val="00D47D01"/>
    <w:rsid w:val="00D5058B"/>
    <w:rsid w:val="00D5072C"/>
    <w:rsid w:val="00D508ED"/>
    <w:rsid w:val="00D515AE"/>
    <w:rsid w:val="00D51A88"/>
    <w:rsid w:val="00D54665"/>
    <w:rsid w:val="00D5508C"/>
    <w:rsid w:val="00D55528"/>
    <w:rsid w:val="00D5563D"/>
    <w:rsid w:val="00D5593A"/>
    <w:rsid w:val="00D55FB9"/>
    <w:rsid w:val="00D56A95"/>
    <w:rsid w:val="00D5701F"/>
    <w:rsid w:val="00D57395"/>
    <w:rsid w:val="00D57725"/>
    <w:rsid w:val="00D57C7A"/>
    <w:rsid w:val="00D57F11"/>
    <w:rsid w:val="00D61974"/>
    <w:rsid w:val="00D61D6F"/>
    <w:rsid w:val="00D62F53"/>
    <w:rsid w:val="00D63467"/>
    <w:rsid w:val="00D638E2"/>
    <w:rsid w:val="00D63B37"/>
    <w:rsid w:val="00D64012"/>
    <w:rsid w:val="00D642DC"/>
    <w:rsid w:val="00D642EF"/>
    <w:rsid w:val="00D64327"/>
    <w:rsid w:val="00D64ED1"/>
    <w:rsid w:val="00D654CE"/>
    <w:rsid w:val="00D65A5D"/>
    <w:rsid w:val="00D674C8"/>
    <w:rsid w:val="00D67684"/>
    <w:rsid w:val="00D67A11"/>
    <w:rsid w:val="00D67EDF"/>
    <w:rsid w:val="00D702B0"/>
    <w:rsid w:val="00D7031D"/>
    <w:rsid w:val="00D704F1"/>
    <w:rsid w:val="00D707F4"/>
    <w:rsid w:val="00D71516"/>
    <w:rsid w:val="00D71532"/>
    <w:rsid w:val="00D71AC2"/>
    <w:rsid w:val="00D720D3"/>
    <w:rsid w:val="00D721BB"/>
    <w:rsid w:val="00D721D2"/>
    <w:rsid w:val="00D728B1"/>
    <w:rsid w:val="00D733A0"/>
    <w:rsid w:val="00D73634"/>
    <w:rsid w:val="00D737F8"/>
    <w:rsid w:val="00D7388A"/>
    <w:rsid w:val="00D74163"/>
    <w:rsid w:val="00D759B0"/>
    <w:rsid w:val="00D75CB1"/>
    <w:rsid w:val="00D76183"/>
    <w:rsid w:val="00D767F0"/>
    <w:rsid w:val="00D76EE4"/>
    <w:rsid w:val="00D77C61"/>
    <w:rsid w:val="00D80DAF"/>
    <w:rsid w:val="00D8226E"/>
    <w:rsid w:val="00D82333"/>
    <w:rsid w:val="00D83359"/>
    <w:rsid w:val="00D83866"/>
    <w:rsid w:val="00D83C02"/>
    <w:rsid w:val="00D84A63"/>
    <w:rsid w:val="00D850F3"/>
    <w:rsid w:val="00D85E8A"/>
    <w:rsid w:val="00D863EE"/>
    <w:rsid w:val="00D86624"/>
    <w:rsid w:val="00D86D22"/>
    <w:rsid w:val="00D87F7C"/>
    <w:rsid w:val="00D9064B"/>
    <w:rsid w:val="00D9075C"/>
    <w:rsid w:val="00D9092C"/>
    <w:rsid w:val="00D9099D"/>
    <w:rsid w:val="00D9103F"/>
    <w:rsid w:val="00D92F05"/>
    <w:rsid w:val="00D93838"/>
    <w:rsid w:val="00D93A9F"/>
    <w:rsid w:val="00D94785"/>
    <w:rsid w:val="00D95664"/>
    <w:rsid w:val="00D95FCE"/>
    <w:rsid w:val="00D963F0"/>
    <w:rsid w:val="00D965F5"/>
    <w:rsid w:val="00D967F4"/>
    <w:rsid w:val="00DA050A"/>
    <w:rsid w:val="00DA103A"/>
    <w:rsid w:val="00DA1960"/>
    <w:rsid w:val="00DA1C58"/>
    <w:rsid w:val="00DA1F49"/>
    <w:rsid w:val="00DA2C4E"/>
    <w:rsid w:val="00DA2E32"/>
    <w:rsid w:val="00DA3E62"/>
    <w:rsid w:val="00DA42FF"/>
    <w:rsid w:val="00DA4723"/>
    <w:rsid w:val="00DA5843"/>
    <w:rsid w:val="00DA587C"/>
    <w:rsid w:val="00DA5D28"/>
    <w:rsid w:val="00DA6212"/>
    <w:rsid w:val="00DA673B"/>
    <w:rsid w:val="00DB0D1C"/>
    <w:rsid w:val="00DB18BD"/>
    <w:rsid w:val="00DB1B9F"/>
    <w:rsid w:val="00DB24AB"/>
    <w:rsid w:val="00DB2DD5"/>
    <w:rsid w:val="00DB30BD"/>
    <w:rsid w:val="00DB3A97"/>
    <w:rsid w:val="00DB3BCB"/>
    <w:rsid w:val="00DB3DD7"/>
    <w:rsid w:val="00DB3EBB"/>
    <w:rsid w:val="00DB456C"/>
    <w:rsid w:val="00DB46E7"/>
    <w:rsid w:val="00DB4FA3"/>
    <w:rsid w:val="00DB6B72"/>
    <w:rsid w:val="00DB6EFF"/>
    <w:rsid w:val="00DB6F97"/>
    <w:rsid w:val="00DB77F2"/>
    <w:rsid w:val="00DB7A80"/>
    <w:rsid w:val="00DC06DF"/>
    <w:rsid w:val="00DC0FF5"/>
    <w:rsid w:val="00DC1882"/>
    <w:rsid w:val="00DC1EFD"/>
    <w:rsid w:val="00DC2093"/>
    <w:rsid w:val="00DC218F"/>
    <w:rsid w:val="00DC2DC9"/>
    <w:rsid w:val="00DC2FF9"/>
    <w:rsid w:val="00DC3381"/>
    <w:rsid w:val="00DC3717"/>
    <w:rsid w:val="00DC398A"/>
    <w:rsid w:val="00DC41BD"/>
    <w:rsid w:val="00DC428E"/>
    <w:rsid w:val="00DC5317"/>
    <w:rsid w:val="00DC74BD"/>
    <w:rsid w:val="00DC77E8"/>
    <w:rsid w:val="00DD1AEE"/>
    <w:rsid w:val="00DD200A"/>
    <w:rsid w:val="00DD27B1"/>
    <w:rsid w:val="00DD2DC5"/>
    <w:rsid w:val="00DD2EDB"/>
    <w:rsid w:val="00DD4307"/>
    <w:rsid w:val="00DD5823"/>
    <w:rsid w:val="00DD63E7"/>
    <w:rsid w:val="00DD7504"/>
    <w:rsid w:val="00DD7B59"/>
    <w:rsid w:val="00DE092B"/>
    <w:rsid w:val="00DE0EA4"/>
    <w:rsid w:val="00DE0EDB"/>
    <w:rsid w:val="00DE0FA5"/>
    <w:rsid w:val="00DE1436"/>
    <w:rsid w:val="00DE1C0F"/>
    <w:rsid w:val="00DE2147"/>
    <w:rsid w:val="00DE2FF3"/>
    <w:rsid w:val="00DE3966"/>
    <w:rsid w:val="00DE39DD"/>
    <w:rsid w:val="00DE4093"/>
    <w:rsid w:val="00DE4399"/>
    <w:rsid w:val="00DE499E"/>
    <w:rsid w:val="00DE4B26"/>
    <w:rsid w:val="00DE4DFF"/>
    <w:rsid w:val="00DE5A8E"/>
    <w:rsid w:val="00DE7476"/>
    <w:rsid w:val="00DE7B47"/>
    <w:rsid w:val="00DF0081"/>
    <w:rsid w:val="00DF046B"/>
    <w:rsid w:val="00DF09E9"/>
    <w:rsid w:val="00DF13EE"/>
    <w:rsid w:val="00DF19FE"/>
    <w:rsid w:val="00DF33F7"/>
    <w:rsid w:val="00DF3F3E"/>
    <w:rsid w:val="00DF4465"/>
    <w:rsid w:val="00DF4D33"/>
    <w:rsid w:val="00DF5E4C"/>
    <w:rsid w:val="00DF60E5"/>
    <w:rsid w:val="00DF67D8"/>
    <w:rsid w:val="00DF6B2B"/>
    <w:rsid w:val="00DF713C"/>
    <w:rsid w:val="00DF7177"/>
    <w:rsid w:val="00DF7339"/>
    <w:rsid w:val="00E02236"/>
    <w:rsid w:val="00E023AA"/>
    <w:rsid w:val="00E028F3"/>
    <w:rsid w:val="00E02CA9"/>
    <w:rsid w:val="00E0300B"/>
    <w:rsid w:val="00E0332D"/>
    <w:rsid w:val="00E039AC"/>
    <w:rsid w:val="00E03D9F"/>
    <w:rsid w:val="00E04815"/>
    <w:rsid w:val="00E048DE"/>
    <w:rsid w:val="00E04B54"/>
    <w:rsid w:val="00E054C4"/>
    <w:rsid w:val="00E05889"/>
    <w:rsid w:val="00E05A13"/>
    <w:rsid w:val="00E05CB8"/>
    <w:rsid w:val="00E062C5"/>
    <w:rsid w:val="00E06695"/>
    <w:rsid w:val="00E074EE"/>
    <w:rsid w:val="00E07BE3"/>
    <w:rsid w:val="00E10928"/>
    <w:rsid w:val="00E11C43"/>
    <w:rsid w:val="00E1241A"/>
    <w:rsid w:val="00E129B6"/>
    <w:rsid w:val="00E13DA5"/>
    <w:rsid w:val="00E13E2F"/>
    <w:rsid w:val="00E142C1"/>
    <w:rsid w:val="00E153BD"/>
    <w:rsid w:val="00E1598D"/>
    <w:rsid w:val="00E15B43"/>
    <w:rsid w:val="00E16F18"/>
    <w:rsid w:val="00E16F2F"/>
    <w:rsid w:val="00E171F3"/>
    <w:rsid w:val="00E200A4"/>
    <w:rsid w:val="00E20340"/>
    <w:rsid w:val="00E22034"/>
    <w:rsid w:val="00E22D6B"/>
    <w:rsid w:val="00E2346C"/>
    <w:rsid w:val="00E237F5"/>
    <w:rsid w:val="00E24275"/>
    <w:rsid w:val="00E2452C"/>
    <w:rsid w:val="00E2468D"/>
    <w:rsid w:val="00E24B8D"/>
    <w:rsid w:val="00E24DC3"/>
    <w:rsid w:val="00E2511A"/>
    <w:rsid w:val="00E25421"/>
    <w:rsid w:val="00E25F43"/>
    <w:rsid w:val="00E26028"/>
    <w:rsid w:val="00E264D2"/>
    <w:rsid w:val="00E26E5D"/>
    <w:rsid w:val="00E271A7"/>
    <w:rsid w:val="00E27BA2"/>
    <w:rsid w:val="00E30433"/>
    <w:rsid w:val="00E3043B"/>
    <w:rsid w:val="00E32521"/>
    <w:rsid w:val="00E32568"/>
    <w:rsid w:val="00E32902"/>
    <w:rsid w:val="00E32B76"/>
    <w:rsid w:val="00E33828"/>
    <w:rsid w:val="00E34240"/>
    <w:rsid w:val="00E34BC3"/>
    <w:rsid w:val="00E3506A"/>
    <w:rsid w:val="00E3582D"/>
    <w:rsid w:val="00E3583C"/>
    <w:rsid w:val="00E35A12"/>
    <w:rsid w:val="00E377DE"/>
    <w:rsid w:val="00E409CA"/>
    <w:rsid w:val="00E40BB0"/>
    <w:rsid w:val="00E40C26"/>
    <w:rsid w:val="00E40CE0"/>
    <w:rsid w:val="00E4101F"/>
    <w:rsid w:val="00E410AD"/>
    <w:rsid w:val="00E41E70"/>
    <w:rsid w:val="00E41EBF"/>
    <w:rsid w:val="00E426F0"/>
    <w:rsid w:val="00E43555"/>
    <w:rsid w:val="00E43EA0"/>
    <w:rsid w:val="00E45190"/>
    <w:rsid w:val="00E45519"/>
    <w:rsid w:val="00E45CC2"/>
    <w:rsid w:val="00E46776"/>
    <w:rsid w:val="00E467C0"/>
    <w:rsid w:val="00E502E2"/>
    <w:rsid w:val="00E50FF7"/>
    <w:rsid w:val="00E51656"/>
    <w:rsid w:val="00E51B39"/>
    <w:rsid w:val="00E51FB5"/>
    <w:rsid w:val="00E520E6"/>
    <w:rsid w:val="00E523B8"/>
    <w:rsid w:val="00E52D2C"/>
    <w:rsid w:val="00E530D8"/>
    <w:rsid w:val="00E53155"/>
    <w:rsid w:val="00E54282"/>
    <w:rsid w:val="00E555E4"/>
    <w:rsid w:val="00E56208"/>
    <w:rsid w:val="00E56303"/>
    <w:rsid w:val="00E565A2"/>
    <w:rsid w:val="00E56B79"/>
    <w:rsid w:val="00E57188"/>
    <w:rsid w:val="00E60535"/>
    <w:rsid w:val="00E606EF"/>
    <w:rsid w:val="00E60F00"/>
    <w:rsid w:val="00E62029"/>
    <w:rsid w:val="00E6225E"/>
    <w:rsid w:val="00E624D8"/>
    <w:rsid w:val="00E62912"/>
    <w:rsid w:val="00E62E81"/>
    <w:rsid w:val="00E630A5"/>
    <w:rsid w:val="00E63292"/>
    <w:rsid w:val="00E639B7"/>
    <w:rsid w:val="00E63EDF"/>
    <w:rsid w:val="00E64604"/>
    <w:rsid w:val="00E65154"/>
    <w:rsid w:val="00E65BE3"/>
    <w:rsid w:val="00E664E4"/>
    <w:rsid w:val="00E6758D"/>
    <w:rsid w:val="00E70126"/>
    <w:rsid w:val="00E70861"/>
    <w:rsid w:val="00E7116B"/>
    <w:rsid w:val="00E719AF"/>
    <w:rsid w:val="00E723B3"/>
    <w:rsid w:val="00E73106"/>
    <w:rsid w:val="00E7457A"/>
    <w:rsid w:val="00E746E7"/>
    <w:rsid w:val="00E75258"/>
    <w:rsid w:val="00E75529"/>
    <w:rsid w:val="00E76660"/>
    <w:rsid w:val="00E7718B"/>
    <w:rsid w:val="00E778E7"/>
    <w:rsid w:val="00E77BE0"/>
    <w:rsid w:val="00E77D66"/>
    <w:rsid w:val="00E77ED5"/>
    <w:rsid w:val="00E8010D"/>
    <w:rsid w:val="00E80596"/>
    <w:rsid w:val="00E80C90"/>
    <w:rsid w:val="00E82E59"/>
    <w:rsid w:val="00E82FF3"/>
    <w:rsid w:val="00E83190"/>
    <w:rsid w:val="00E847A3"/>
    <w:rsid w:val="00E853D4"/>
    <w:rsid w:val="00E874B9"/>
    <w:rsid w:val="00E8783D"/>
    <w:rsid w:val="00E87C17"/>
    <w:rsid w:val="00E87C73"/>
    <w:rsid w:val="00E904C6"/>
    <w:rsid w:val="00E9077C"/>
    <w:rsid w:val="00E90BA1"/>
    <w:rsid w:val="00E90BE5"/>
    <w:rsid w:val="00E90C56"/>
    <w:rsid w:val="00E90F93"/>
    <w:rsid w:val="00E90FDC"/>
    <w:rsid w:val="00E91B94"/>
    <w:rsid w:val="00E91CD0"/>
    <w:rsid w:val="00E91D31"/>
    <w:rsid w:val="00E92598"/>
    <w:rsid w:val="00E93724"/>
    <w:rsid w:val="00E941FE"/>
    <w:rsid w:val="00E94A2D"/>
    <w:rsid w:val="00E95B98"/>
    <w:rsid w:val="00E95DF6"/>
    <w:rsid w:val="00E95EB0"/>
    <w:rsid w:val="00E96B31"/>
    <w:rsid w:val="00E96E72"/>
    <w:rsid w:val="00E971E9"/>
    <w:rsid w:val="00E97B53"/>
    <w:rsid w:val="00E97D83"/>
    <w:rsid w:val="00EA1F5F"/>
    <w:rsid w:val="00EA1FAF"/>
    <w:rsid w:val="00EA20A2"/>
    <w:rsid w:val="00EA4DE3"/>
    <w:rsid w:val="00EA4EEE"/>
    <w:rsid w:val="00EA5ECB"/>
    <w:rsid w:val="00EA64AB"/>
    <w:rsid w:val="00EA6B4E"/>
    <w:rsid w:val="00EA6E25"/>
    <w:rsid w:val="00EA705D"/>
    <w:rsid w:val="00EB06CB"/>
    <w:rsid w:val="00EB0801"/>
    <w:rsid w:val="00EB0E41"/>
    <w:rsid w:val="00EB1BF9"/>
    <w:rsid w:val="00EB1E78"/>
    <w:rsid w:val="00EB27B1"/>
    <w:rsid w:val="00EB289B"/>
    <w:rsid w:val="00EB2F32"/>
    <w:rsid w:val="00EB3694"/>
    <w:rsid w:val="00EB6207"/>
    <w:rsid w:val="00EB65A4"/>
    <w:rsid w:val="00EB6997"/>
    <w:rsid w:val="00EB6BBB"/>
    <w:rsid w:val="00EB6EBE"/>
    <w:rsid w:val="00EB7009"/>
    <w:rsid w:val="00EB78E7"/>
    <w:rsid w:val="00EB79F4"/>
    <w:rsid w:val="00EC0844"/>
    <w:rsid w:val="00EC113F"/>
    <w:rsid w:val="00EC15DE"/>
    <w:rsid w:val="00EC18C6"/>
    <w:rsid w:val="00EC1BF0"/>
    <w:rsid w:val="00EC1E21"/>
    <w:rsid w:val="00EC22EA"/>
    <w:rsid w:val="00EC232F"/>
    <w:rsid w:val="00EC2E40"/>
    <w:rsid w:val="00EC39D7"/>
    <w:rsid w:val="00EC3A7F"/>
    <w:rsid w:val="00EC57CA"/>
    <w:rsid w:val="00EC5A2A"/>
    <w:rsid w:val="00EC6562"/>
    <w:rsid w:val="00ED04D6"/>
    <w:rsid w:val="00ED0D89"/>
    <w:rsid w:val="00ED0E4C"/>
    <w:rsid w:val="00ED17B4"/>
    <w:rsid w:val="00ED1A6C"/>
    <w:rsid w:val="00ED1A9C"/>
    <w:rsid w:val="00ED264F"/>
    <w:rsid w:val="00ED2C71"/>
    <w:rsid w:val="00ED332D"/>
    <w:rsid w:val="00ED361F"/>
    <w:rsid w:val="00ED46C4"/>
    <w:rsid w:val="00ED4FEB"/>
    <w:rsid w:val="00ED5219"/>
    <w:rsid w:val="00ED5BF6"/>
    <w:rsid w:val="00ED6BF1"/>
    <w:rsid w:val="00ED7DBD"/>
    <w:rsid w:val="00EE1334"/>
    <w:rsid w:val="00EE13A8"/>
    <w:rsid w:val="00EE1A9A"/>
    <w:rsid w:val="00EE2B01"/>
    <w:rsid w:val="00EE3169"/>
    <w:rsid w:val="00EE412D"/>
    <w:rsid w:val="00EE4DEB"/>
    <w:rsid w:val="00EE633A"/>
    <w:rsid w:val="00EE6E5F"/>
    <w:rsid w:val="00EE715C"/>
    <w:rsid w:val="00EF07A6"/>
    <w:rsid w:val="00EF110E"/>
    <w:rsid w:val="00EF1704"/>
    <w:rsid w:val="00EF1BF7"/>
    <w:rsid w:val="00EF1E42"/>
    <w:rsid w:val="00EF2253"/>
    <w:rsid w:val="00EF2BB7"/>
    <w:rsid w:val="00EF30FF"/>
    <w:rsid w:val="00EF368B"/>
    <w:rsid w:val="00EF3DDA"/>
    <w:rsid w:val="00EF3F44"/>
    <w:rsid w:val="00EF4C5E"/>
    <w:rsid w:val="00EF5407"/>
    <w:rsid w:val="00EF7390"/>
    <w:rsid w:val="00EF75A4"/>
    <w:rsid w:val="00EF761C"/>
    <w:rsid w:val="00F0129C"/>
    <w:rsid w:val="00F01C95"/>
    <w:rsid w:val="00F01CB6"/>
    <w:rsid w:val="00F01E4A"/>
    <w:rsid w:val="00F027E0"/>
    <w:rsid w:val="00F0332E"/>
    <w:rsid w:val="00F0356C"/>
    <w:rsid w:val="00F043E8"/>
    <w:rsid w:val="00F0493A"/>
    <w:rsid w:val="00F05450"/>
    <w:rsid w:val="00F054DE"/>
    <w:rsid w:val="00F05B5B"/>
    <w:rsid w:val="00F06A44"/>
    <w:rsid w:val="00F06E4C"/>
    <w:rsid w:val="00F06FC7"/>
    <w:rsid w:val="00F072A3"/>
    <w:rsid w:val="00F07E07"/>
    <w:rsid w:val="00F07F17"/>
    <w:rsid w:val="00F1012D"/>
    <w:rsid w:val="00F10D63"/>
    <w:rsid w:val="00F11E0D"/>
    <w:rsid w:val="00F12D97"/>
    <w:rsid w:val="00F139EA"/>
    <w:rsid w:val="00F14086"/>
    <w:rsid w:val="00F14B72"/>
    <w:rsid w:val="00F154A6"/>
    <w:rsid w:val="00F1756F"/>
    <w:rsid w:val="00F1786C"/>
    <w:rsid w:val="00F20343"/>
    <w:rsid w:val="00F20A71"/>
    <w:rsid w:val="00F20AB3"/>
    <w:rsid w:val="00F2127D"/>
    <w:rsid w:val="00F21E35"/>
    <w:rsid w:val="00F227A6"/>
    <w:rsid w:val="00F22C35"/>
    <w:rsid w:val="00F23328"/>
    <w:rsid w:val="00F23CA2"/>
    <w:rsid w:val="00F26611"/>
    <w:rsid w:val="00F27797"/>
    <w:rsid w:val="00F308F8"/>
    <w:rsid w:val="00F31523"/>
    <w:rsid w:val="00F31FC1"/>
    <w:rsid w:val="00F32B06"/>
    <w:rsid w:val="00F332FB"/>
    <w:rsid w:val="00F3422B"/>
    <w:rsid w:val="00F34B02"/>
    <w:rsid w:val="00F359A1"/>
    <w:rsid w:val="00F368CF"/>
    <w:rsid w:val="00F36CB5"/>
    <w:rsid w:val="00F37164"/>
    <w:rsid w:val="00F378D7"/>
    <w:rsid w:val="00F40505"/>
    <w:rsid w:val="00F40A08"/>
    <w:rsid w:val="00F40D20"/>
    <w:rsid w:val="00F43AEB"/>
    <w:rsid w:val="00F4441C"/>
    <w:rsid w:val="00F448E2"/>
    <w:rsid w:val="00F45302"/>
    <w:rsid w:val="00F45A14"/>
    <w:rsid w:val="00F4628B"/>
    <w:rsid w:val="00F4692A"/>
    <w:rsid w:val="00F46F0C"/>
    <w:rsid w:val="00F46F8A"/>
    <w:rsid w:val="00F46FDE"/>
    <w:rsid w:val="00F47959"/>
    <w:rsid w:val="00F50168"/>
    <w:rsid w:val="00F508F6"/>
    <w:rsid w:val="00F513F1"/>
    <w:rsid w:val="00F53EE4"/>
    <w:rsid w:val="00F548A2"/>
    <w:rsid w:val="00F55330"/>
    <w:rsid w:val="00F55ABA"/>
    <w:rsid w:val="00F5678D"/>
    <w:rsid w:val="00F567BE"/>
    <w:rsid w:val="00F5688C"/>
    <w:rsid w:val="00F57B81"/>
    <w:rsid w:val="00F60667"/>
    <w:rsid w:val="00F61DB6"/>
    <w:rsid w:val="00F6202F"/>
    <w:rsid w:val="00F62C09"/>
    <w:rsid w:val="00F63A94"/>
    <w:rsid w:val="00F63C94"/>
    <w:rsid w:val="00F65604"/>
    <w:rsid w:val="00F657EE"/>
    <w:rsid w:val="00F65A0B"/>
    <w:rsid w:val="00F660E1"/>
    <w:rsid w:val="00F661B6"/>
    <w:rsid w:val="00F667AD"/>
    <w:rsid w:val="00F675F8"/>
    <w:rsid w:val="00F67755"/>
    <w:rsid w:val="00F67757"/>
    <w:rsid w:val="00F67E3C"/>
    <w:rsid w:val="00F70082"/>
    <w:rsid w:val="00F7115B"/>
    <w:rsid w:val="00F71CD1"/>
    <w:rsid w:val="00F71E08"/>
    <w:rsid w:val="00F730C4"/>
    <w:rsid w:val="00F73BC8"/>
    <w:rsid w:val="00F73C43"/>
    <w:rsid w:val="00F740C5"/>
    <w:rsid w:val="00F74283"/>
    <w:rsid w:val="00F74834"/>
    <w:rsid w:val="00F750DA"/>
    <w:rsid w:val="00F756D2"/>
    <w:rsid w:val="00F7775A"/>
    <w:rsid w:val="00F80225"/>
    <w:rsid w:val="00F802B6"/>
    <w:rsid w:val="00F803CC"/>
    <w:rsid w:val="00F81A4D"/>
    <w:rsid w:val="00F81B4F"/>
    <w:rsid w:val="00F81EEE"/>
    <w:rsid w:val="00F828D5"/>
    <w:rsid w:val="00F82933"/>
    <w:rsid w:val="00F8448B"/>
    <w:rsid w:val="00F847D6"/>
    <w:rsid w:val="00F84F36"/>
    <w:rsid w:val="00F8568E"/>
    <w:rsid w:val="00F856ED"/>
    <w:rsid w:val="00F8642A"/>
    <w:rsid w:val="00F8676B"/>
    <w:rsid w:val="00F8770B"/>
    <w:rsid w:val="00F9097E"/>
    <w:rsid w:val="00F91162"/>
    <w:rsid w:val="00F92C12"/>
    <w:rsid w:val="00F938CF"/>
    <w:rsid w:val="00F942FA"/>
    <w:rsid w:val="00F955E6"/>
    <w:rsid w:val="00F95CA2"/>
    <w:rsid w:val="00F95E52"/>
    <w:rsid w:val="00F96D07"/>
    <w:rsid w:val="00F96FFA"/>
    <w:rsid w:val="00FA0EEF"/>
    <w:rsid w:val="00FA18CE"/>
    <w:rsid w:val="00FA1CA3"/>
    <w:rsid w:val="00FA2280"/>
    <w:rsid w:val="00FA2D7C"/>
    <w:rsid w:val="00FA377F"/>
    <w:rsid w:val="00FA521B"/>
    <w:rsid w:val="00FA58AF"/>
    <w:rsid w:val="00FA5C7F"/>
    <w:rsid w:val="00FA5D08"/>
    <w:rsid w:val="00FA5F54"/>
    <w:rsid w:val="00FA675B"/>
    <w:rsid w:val="00FA716D"/>
    <w:rsid w:val="00FA731D"/>
    <w:rsid w:val="00FB0089"/>
    <w:rsid w:val="00FB01E4"/>
    <w:rsid w:val="00FB030D"/>
    <w:rsid w:val="00FB04F7"/>
    <w:rsid w:val="00FB21D1"/>
    <w:rsid w:val="00FB315B"/>
    <w:rsid w:val="00FB34C8"/>
    <w:rsid w:val="00FB3555"/>
    <w:rsid w:val="00FB3B02"/>
    <w:rsid w:val="00FB3B75"/>
    <w:rsid w:val="00FB424A"/>
    <w:rsid w:val="00FB4BD1"/>
    <w:rsid w:val="00FB4FE4"/>
    <w:rsid w:val="00FB57CB"/>
    <w:rsid w:val="00FB6EC0"/>
    <w:rsid w:val="00FB6FB2"/>
    <w:rsid w:val="00FB7048"/>
    <w:rsid w:val="00FC0CD8"/>
    <w:rsid w:val="00FC0F0F"/>
    <w:rsid w:val="00FC0F13"/>
    <w:rsid w:val="00FC124F"/>
    <w:rsid w:val="00FC1974"/>
    <w:rsid w:val="00FC1A33"/>
    <w:rsid w:val="00FC1B3A"/>
    <w:rsid w:val="00FC2065"/>
    <w:rsid w:val="00FC2426"/>
    <w:rsid w:val="00FC33A7"/>
    <w:rsid w:val="00FC39F5"/>
    <w:rsid w:val="00FC3D9F"/>
    <w:rsid w:val="00FC4B2B"/>
    <w:rsid w:val="00FC5665"/>
    <w:rsid w:val="00FC5685"/>
    <w:rsid w:val="00FC6CFF"/>
    <w:rsid w:val="00FC6FA9"/>
    <w:rsid w:val="00FC7382"/>
    <w:rsid w:val="00FD028D"/>
    <w:rsid w:val="00FD0521"/>
    <w:rsid w:val="00FD0842"/>
    <w:rsid w:val="00FD1190"/>
    <w:rsid w:val="00FD1864"/>
    <w:rsid w:val="00FD1A31"/>
    <w:rsid w:val="00FD1EA3"/>
    <w:rsid w:val="00FD472E"/>
    <w:rsid w:val="00FD4A55"/>
    <w:rsid w:val="00FD4EAD"/>
    <w:rsid w:val="00FD5661"/>
    <w:rsid w:val="00FD5865"/>
    <w:rsid w:val="00FD680D"/>
    <w:rsid w:val="00FD68CF"/>
    <w:rsid w:val="00FD6B13"/>
    <w:rsid w:val="00FD7320"/>
    <w:rsid w:val="00FD73EE"/>
    <w:rsid w:val="00FD79B5"/>
    <w:rsid w:val="00FD7C76"/>
    <w:rsid w:val="00FE01E1"/>
    <w:rsid w:val="00FE08C3"/>
    <w:rsid w:val="00FE0A34"/>
    <w:rsid w:val="00FE0D2E"/>
    <w:rsid w:val="00FE1100"/>
    <w:rsid w:val="00FE162B"/>
    <w:rsid w:val="00FE228A"/>
    <w:rsid w:val="00FE2788"/>
    <w:rsid w:val="00FE397E"/>
    <w:rsid w:val="00FE3F21"/>
    <w:rsid w:val="00FE4E65"/>
    <w:rsid w:val="00FE4FD3"/>
    <w:rsid w:val="00FE5D40"/>
    <w:rsid w:val="00FE5D50"/>
    <w:rsid w:val="00FE6089"/>
    <w:rsid w:val="00FE6A6E"/>
    <w:rsid w:val="00FE6C7C"/>
    <w:rsid w:val="00FE701B"/>
    <w:rsid w:val="00FE7AF3"/>
    <w:rsid w:val="00FF019F"/>
    <w:rsid w:val="00FF031D"/>
    <w:rsid w:val="00FF05A2"/>
    <w:rsid w:val="00FF076B"/>
    <w:rsid w:val="00FF10C3"/>
    <w:rsid w:val="00FF1928"/>
    <w:rsid w:val="00FF2550"/>
    <w:rsid w:val="00FF2BBA"/>
    <w:rsid w:val="00FF34E6"/>
    <w:rsid w:val="00FF3D31"/>
    <w:rsid w:val="00FF41AC"/>
    <w:rsid w:val="00FF4EC6"/>
    <w:rsid w:val="00FF5567"/>
    <w:rsid w:val="00FF571C"/>
    <w:rsid w:val="00FF695E"/>
    <w:rsid w:val="00FF7673"/>
    <w:rsid w:val="00FF768E"/>
    <w:rsid w:val="00FF7A1B"/>
    <w:rsid w:val="0215CE94"/>
    <w:rsid w:val="03879EB5"/>
    <w:rsid w:val="06F00A2F"/>
    <w:rsid w:val="07789A8A"/>
    <w:rsid w:val="0D48A727"/>
    <w:rsid w:val="0E04EE44"/>
    <w:rsid w:val="0F709862"/>
    <w:rsid w:val="0FF60734"/>
    <w:rsid w:val="138E121E"/>
    <w:rsid w:val="1407151F"/>
    <w:rsid w:val="17BE7627"/>
    <w:rsid w:val="1871F4F7"/>
    <w:rsid w:val="18A4BCE9"/>
    <w:rsid w:val="192C872B"/>
    <w:rsid w:val="19C19F4F"/>
    <w:rsid w:val="19DE1E2E"/>
    <w:rsid w:val="1AE2FCE5"/>
    <w:rsid w:val="1B2D543E"/>
    <w:rsid w:val="1DEEAA0C"/>
    <w:rsid w:val="1EDE1746"/>
    <w:rsid w:val="1F62A30A"/>
    <w:rsid w:val="201C33D9"/>
    <w:rsid w:val="20B68C69"/>
    <w:rsid w:val="2283BE6F"/>
    <w:rsid w:val="22DD0478"/>
    <w:rsid w:val="23E57657"/>
    <w:rsid w:val="23FC759E"/>
    <w:rsid w:val="266F3C71"/>
    <w:rsid w:val="2770EBFA"/>
    <w:rsid w:val="2832539B"/>
    <w:rsid w:val="2972C2ED"/>
    <w:rsid w:val="29FF74FB"/>
    <w:rsid w:val="2ACEEE00"/>
    <w:rsid w:val="2BBFE470"/>
    <w:rsid w:val="2C2914C0"/>
    <w:rsid w:val="2D0E5BCD"/>
    <w:rsid w:val="2E7B99AB"/>
    <w:rsid w:val="2EA7D6CC"/>
    <w:rsid w:val="31B757AB"/>
    <w:rsid w:val="3254A0B2"/>
    <w:rsid w:val="345A6C63"/>
    <w:rsid w:val="37AFA74B"/>
    <w:rsid w:val="38779FF6"/>
    <w:rsid w:val="3D672DE6"/>
    <w:rsid w:val="3E1D0017"/>
    <w:rsid w:val="3E213F25"/>
    <w:rsid w:val="49E9BAF7"/>
    <w:rsid w:val="4AD1CD0C"/>
    <w:rsid w:val="4B05474F"/>
    <w:rsid w:val="4B7A6B6C"/>
    <w:rsid w:val="4C91F7B4"/>
    <w:rsid w:val="4C93A7DF"/>
    <w:rsid w:val="4DBF371B"/>
    <w:rsid w:val="4E66D765"/>
    <w:rsid w:val="4EE89BA3"/>
    <w:rsid w:val="4FF4C023"/>
    <w:rsid w:val="5231AC64"/>
    <w:rsid w:val="52662791"/>
    <w:rsid w:val="52702C0C"/>
    <w:rsid w:val="54ADE149"/>
    <w:rsid w:val="55096DB2"/>
    <w:rsid w:val="55DAAA1F"/>
    <w:rsid w:val="56114981"/>
    <w:rsid w:val="56777648"/>
    <w:rsid w:val="580C45C4"/>
    <w:rsid w:val="584EA372"/>
    <w:rsid w:val="58A307E4"/>
    <w:rsid w:val="595DFB1E"/>
    <w:rsid w:val="597BDFD6"/>
    <w:rsid w:val="59DF8323"/>
    <w:rsid w:val="5ED532D5"/>
    <w:rsid w:val="613C1C32"/>
    <w:rsid w:val="639C0D6A"/>
    <w:rsid w:val="65875E76"/>
    <w:rsid w:val="66952694"/>
    <w:rsid w:val="66DDF404"/>
    <w:rsid w:val="66E62599"/>
    <w:rsid w:val="68BEFF38"/>
    <w:rsid w:val="6A4AD73C"/>
    <w:rsid w:val="6D1806C9"/>
    <w:rsid w:val="6F77CF7C"/>
    <w:rsid w:val="73169F64"/>
    <w:rsid w:val="7353E15E"/>
    <w:rsid w:val="74AE3330"/>
    <w:rsid w:val="775A557B"/>
    <w:rsid w:val="7A410089"/>
    <w:rsid w:val="7AC53BCD"/>
    <w:rsid w:val="7B85A70B"/>
    <w:rsid w:val="7BB5B6A2"/>
    <w:rsid w:val="7C7ECC06"/>
    <w:rsid w:val="7D45C9FB"/>
    <w:rsid w:val="7F02C6F6"/>
    <w:rsid w:val="7F2DD145"/>
    <w:rsid w:val="7F57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27EB68"/>
  <w15:docId w15:val="{39ED8F9F-D19F-4EE4-A853-2F28EF273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itle 1"/>
    <w:qFormat/>
    <w:rsid w:val="005050BD"/>
    <w:pPr>
      <w:spacing w:before="40" w:after="0" w:line="240" w:lineRule="auto"/>
    </w:pPr>
    <w:rPr>
      <w:rFonts w:ascii="Arial" w:hAnsi="Arial" w:cs="Arial"/>
      <w:color w:val="241F1E"/>
      <w:sz w:val="26"/>
      <w:szCs w:val="26"/>
    </w:rPr>
  </w:style>
  <w:style w:type="paragraph" w:styleId="Ttulo1">
    <w:name w:val="heading 1"/>
    <w:basedOn w:val="Normal"/>
    <w:next w:val="Normal"/>
    <w:link w:val="Ttulo1Car"/>
    <w:qFormat/>
    <w:rsid w:val="0009700F"/>
    <w:pPr>
      <w:keepNext/>
      <w:numPr>
        <w:numId w:val="3"/>
      </w:numPr>
      <w:spacing w:before="360" w:after="240"/>
      <w:outlineLvl w:val="0"/>
    </w:pPr>
    <w:rPr>
      <w:rFonts w:ascii="Verdana" w:eastAsia="Times New Roman" w:hAnsi="Verdana"/>
      <w:b/>
      <w:bCs/>
      <w:color w:val="auto"/>
      <w:kern w:val="32"/>
      <w:sz w:val="24"/>
      <w:szCs w:val="32"/>
      <w:lang w:val="en-GB" w:eastAsia="en-GB"/>
    </w:rPr>
  </w:style>
  <w:style w:type="paragraph" w:styleId="Ttulo2">
    <w:name w:val="heading 2"/>
    <w:basedOn w:val="Normal"/>
    <w:next w:val="Textoindependiente"/>
    <w:link w:val="Ttulo2Car"/>
    <w:unhideWhenUsed/>
    <w:qFormat/>
    <w:rsid w:val="0009700F"/>
    <w:pPr>
      <w:keepNext/>
      <w:numPr>
        <w:ilvl w:val="1"/>
        <w:numId w:val="3"/>
      </w:numPr>
      <w:spacing w:before="240" w:after="240"/>
      <w:jc w:val="both"/>
      <w:outlineLvl w:val="1"/>
    </w:pPr>
    <w:rPr>
      <w:rFonts w:ascii="Verdana" w:eastAsia="Times New Roman" w:hAnsi="Verdana"/>
      <w:b/>
      <w:bCs/>
      <w:iCs/>
      <w:color w:val="auto"/>
      <w:sz w:val="20"/>
      <w:szCs w:val="22"/>
      <w:lang w:val="en-GB" w:eastAsia="en-GB"/>
    </w:rPr>
  </w:style>
  <w:style w:type="paragraph" w:styleId="Ttulo3">
    <w:name w:val="heading 3"/>
    <w:basedOn w:val="Normal"/>
    <w:next w:val="Textoindependiente"/>
    <w:link w:val="Ttulo3Car"/>
    <w:semiHidden/>
    <w:unhideWhenUsed/>
    <w:qFormat/>
    <w:rsid w:val="0009700F"/>
    <w:pPr>
      <w:keepNext/>
      <w:numPr>
        <w:ilvl w:val="2"/>
        <w:numId w:val="3"/>
      </w:numPr>
      <w:spacing w:before="240" w:after="60"/>
      <w:jc w:val="both"/>
      <w:outlineLvl w:val="2"/>
    </w:pPr>
    <w:rPr>
      <w:rFonts w:ascii="Verdana" w:eastAsia="Times New Roman" w:hAnsi="Verdana"/>
      <w:b/>
      <w:bCs/>
      <w:color w:val="263673"/>
      <w:sz w:val="22"/>
      <w:lang w:val="en-GB" w:eastAsia="en-GB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09700F"/>
    <w:pPr>
      <w:keepNext/>
      <w:keepLines/>
      <w:numPr>
        <w:ilvl w:val="3"/>
        <w:numId w:val="3"/>
      </w:numPr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val="en-GB" w:eastAsia="en-GB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09700F"/>
    <w:pPr>
      <w:keepNext/>
      <w:keepLines/>
      <w:numPr>
        <w:ilvl w:val="4"/>
        <w:numId w:val="3"/>
      </w:numPr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  <w:szCs w:val="24"/>
      <w:lang w:val="en-GB" w:eastAsia="en-GB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9700F"/>
    <w:pPr>
      <w:keepNext/>
      <w:keepLines/>
      <w:numPr>
        <w:ilvl w:val="5"/>
        <w:numId w:val="3"/>
      </w:numPr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 w:eastAsia="en-GB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9700F"/>
    <w:pPr>
      <w:keepNext/>
      <w:keepLines/>
      <w:numPr>
        <w:ilvl w:val="6"/>
        <w:numId w:val="3"/>
      </w:numPr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 w:eastAsia="en-GB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9700F"/>
    <w:pPr>
      <w:keepNext/>
      <w:keepLines/>
      <w:numPr>
        <w:ilvl w:val="7"/>
        <w:numId w:val="3"/>
      </w:numPr>
      <w:jc w:val="both"/>
      <w:outlineLvl w:val="7"/>
    </w:pPr>
    <w:rPr>
      <w:rFonts w:asciiTheme="majorHAnsi" w:eastAsiaTheme="majorEastAsia" w:hAnsiTheme="majorHAnsi" w:cstheme="majorBidi"/>
      <w:color w:val="142BBB" w:themeColor="text1" w:themeTint="D8"/>
      <w:sz w:val="21"/>
      <w:szCs w:val="21"/>
      <w:lang w:val="en-GB" w:eastAsia="en-GB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9700F"/>
    <w:pPr>
      <w:keepNext/>
      <w:keepLines/>
      <w:numPr>
        <w:ilvl w:val="8"/>
        <w:numId w:val="3"/>
      </w:numPr>
      <w:jc w:val="both"/>
      <w:outlineLvl w:val="8"/>
    </w:pPr>
    <w:rPr>
      <w:rFonts w:asciiTheme="majorHAnsi" w:eastAsiaTheme="majorEastAsia" w:hAnsiTheme="majorHAnsi" w:cstheme="majorBidi"/>
      <w:i/>
      <w:iCs/>
      <w:color w:val="142BBB" w:themeColor="text1" w:themeTint="D8"/>
      <w:sz w:val="21"/>
      <w:szCs w:val="21"/>
      <w:lang w:val="en-GB"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232D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A232D"/>
  </w:style>
  <w:style w:type="paragraph" w:styleId="Piedepgina">
    <w:name w:val="footer"/>
    <w:basedOn w:val="Normal"/>
    <w:link w:val="PiedepginaCar"/>
    <w:uiPriority w:val="99"/>
    <w:unhideWhenUsed/>
    <w:rsid w:val="005A232D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232D"/>
  </w:style>
  <w:style w:type="table" w:styleId="Tablaconcuadrcula">
    <w:name w:val="Table Grid"/>
    <w:basedOn w:val="Tablanormal"/>
    <w:rsid w:val="00664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blue">
    <w:name w:val="subtitle blue"/>
    <w:basedOn w:val="Normal"/>
    <w:link w:val="subtitleblueChar"/>
    <w:qFormat/>
    <w:rsid w:val="008C707D"/>
    <w:pPr>
      <w:tabs>
        <w:tab w:val="right" w:pos="340"/>
        <w:tab w:val="left" w:pos="454"/>
      </w:tabs>
      <w:spacing w:before="160" w:after="60"/>
    </w:pPr>
    <w:rPr>
      <w:color w:val="0F33A4"/>
      <w:sz w:val="16"/>
      <w:szCs w:val="18"/>
    </w:rPr>
  </w:style>
  <w:style w:type="character" w:styleId="nfasissutil">
    <w:name w:val="Subtle Emphasis"/>
    <w:basedOn w:val="Fuentedeprrafopredeter"/>
    <w:uiPriority w:val="19"/>
    <w:rsid w:val="00AB35A2"/>
    <w:rPr>
      <w:i/>
      <w:iCs/>
      <w:color w:val="1732DA" w:themeColor="text1" w:themeTint="BF"/>
    </w:rPr>
  </w:style>
  <w:style w:type="character" w:customStyle="1" w:styleId="subtitleblueChar">
    <w:name w:val="subtitle blue Char"/>
    <w:basedOn w:val="Fuentedeprrafopredeter"/>
    <w:link w:val="subtitleblue"/>
    <w:rsid w:val="008C707D"/>
    <w:rPr>
      <w:rFonts w:ascii="Arial" w:hAnsi="Arial" w:cs="Arial"/>
      <w:color w:val="0F33A4"/>
      <w:sz w:val="16"/>
      <w:szCs w:val="18"/>
    </w:rPr>
  </w:style>
  <w:style w:type="paragraph" w:customStyle="1" w:styleId="Maintext">
    <w:name w:val="Main text"/>
    <w:link w:val="MaintextChar"/>
    <w:qFormat/>
    <w:rsid w:val="00991183"/>
    <w:pPr>
      <w:tabs>
        <w:tab w:val="left" w:pos="454"/>
      </w:tabs>
      <w:spacing w:after="0" w:line="240" w:lineRule="atLeast"/>
      <w:ind w:left="454"/>
    </w:pPr>
    <w:rPr>
      <w:rFonts w:ascii="Arial" w:hAnsi="Arial" w:cs="Arial"/>
      <w:color w:val="241F1E"/>
      <w:sz w:val="18"/>
      <w:szCs w:val="18"/>
    </w:rPr>
  </w:style>
  <w:style w:type="paragraph" w:customStyle="1" w:styleId="Notes">
    <w:name w:val="Notes"/>
    <w:basedOn w:val="Normal"/>
    <w:link w:val="NotesChar"/>
    <w:qFormat/>
    <w:rsid w:val="001F2A80"/>
    <w:rPr>
      <w:color w:val="2C99DC"/>
      <w:sz w:val="16"/>
      <w:szCs w:val="16"/>
    </w:rPr>
  </w:style>
  <w:style w:type="character" w:customStyle="1" w:styleId="MaintextChar">
    <w:name w:val="Main text Char"/>
    <w:basedOn w:val="Fuentedeprrafopredeter"/>
    <w:link w:val="Maintext"/>
    <w:rsid w:val="00991183"/>
    <w:rPr>
      <w:rFonts w:ascii="Arial" w:hAnsi="Arial" w:cs="Arial"/>
      <w:color w:val="241F1E"/>
      <w:sz w:val="18"/>
      <w:szCs w:val="18"/>
    </w:rPr>
  </w:style>
  <w:style w:type="paragraph" w:customStyle="1" w:styleId="Textout">
    <w:name w:val="Text out"/>
    <w:link w:val="TextoutChar"/>
    <w:rsid w:val="002677CC"/>
    <w:pPr>
      <w:spacing w:before="80" w:after="0" w:line="240" w:lineRule="auto"/>
      <w:ind w:left="340"/>
    </w:pPr>
    <w:rPr>
      <w:rFonts w:ascii="Arial" w:hAnsi="Arial" w:cs="Arial"/>
      <w:color w:val="241F1E"/>
      <w:sz w:val="18"/>
      <w:szCs w:val="18"/>
    </w:rPr>
  </w:style>
  <w:style w:type="character" w:customStyle="1" w:styleId="NotesChar">
    <w:name w:val="Notes Char"/>
    <w:basedOn w:val="Fuentedeprrafopredeter"/>
    <w:link w:val="Notes"/>
    <w:rsid w:val="001F2A80"/>
    <w:rPr>
      <w:rFonts w:ascii="Arial" w:hAnsi="Arial" w:cs="Arial"/>
      <w:color w:val="2C99DC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DE7B47"/>
    <w:rPr>
      <w:color w:val="0563C1" w:themeColor="hyperlink"/>
      <w:u w:val="single"/>
    </w:rPr>
  </w:style>
  <w:style w:type="character" w:customStyle="1" w:styleId="TextoutChar">
    <w:name w:val="Text out Char"/>
    <w:basedOn w:val="MaintextChar"/>
    <w:link w:val="Textout"/>
    <w:rsid w:val="002677CC"/>
    <w:rPr>
      <w:rFonts w:ascii="Arial" w:hAnsi="Arial" w:cs="Arial"/>
      <w:color w:val="241F1E"/>
      <w:sz w:val="18"/>
      <w:szCs w:val="18"/>
    </w:rPr>
  </w:style>
  <w:style w:type="paragraph" w:customStyle="1" w:styleId="Footnotes">
    <w:name w:val="Footnotes"/>
    <w:basedOn w:val="Notes"/>
    <w:link w:val="FootnotesChar"/>
    <w:qFormat/>
    <w:rsid w:val="001E2DD9"/>
    <w:pPr>
      <w:tabs>
        <w:tab w:val="right" w:pos="10206"/>
      </w:tabs>
      <w:spacing w:before="120" w:after="120"/>
    </w:pPr>
    <w:rPr>
      <w:sz w:val="14"/>
      <w:szCs w:val="14"/>
    </w:rPr>
  </w:style>
  <w:style w:type="paragraph" w:customStyle="1" w:styleId="Tabletext">
    <w:name w:val="Table text"/>
    <w:basedOn w:val="Maintext"/>
    <w:link w:val="TabletextChar"/>
    <w:qFormat/>
    <w:rsid w:val="00BB4F40"/>
    <w:pPr>
      <w:spacing w:before="100" w:after="100"/>
      <w:ind w:left="284" w:right="284"/>
    </w:pPr>
  </w:style>
  <w:style w:type="character" w:customStyle="1" w:styleId="FootnotesChar">
    <w:name w:val="Footnotes Char"/>
    <w:basedOn w:val="NotesChar"/>
    <w:link w:val="Footnotes"/>
    <w:rsid w:val="001E2DD9"/>
    <w:rPr>
      <w:rFonts w:ascii="Arial" w:hAnsi="Arial" w:cs="Arial"/>
      <w:color w:val="2C99DC"/>
      <w:sz w:val="14"/>
      <w:szCs w:val="14"/>
    </w:rPr>
  </w:style>
  <w:style w:type="character" w:customStyle="1" w:styleId="TabletextChar">
    <w:name w:val="Table text Char"/>
    <w:basedOn w:val="MaintextChar"/>
    <w:link w:val="Tabletext"/>
    <w:rsid w:val="00BB4F40"/>
    <w:rPr>
      <w:rFonts w:ascii="Arial" w:hAnsi="Arial" w:cs="Arial"/>
      <w:color w:val="241F1E"/>
      <w:sz w:val="18"/>
      <w:szCs w:val="18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436B76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436B76"/>
    <w:rPr>
      <w:rFonts w:ascii="Arial" w:hAnsi="Arial" w:cs="Arial"/>
      <w:color w:val="241F1E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436B76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436B7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36B76"/>
    <w:rPr>
      <w:rFonts w:ascii="Arial" w:hAnsi="Arial" w:cs="Arial"/>
      <w:color w:val="241F1E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36B76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378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3782"/>
    <w:rPr>
      <w:rFonts w:ascii="Segoe UI" w:hAnsi="Segoe UI" w:cs="Segoe UI"/>
      <w:color w:val="241F1E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0D666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666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666B"/>
    <w:rPr>
      <w:rFonts w:ascii="Arial" w:hAnsi="Arial" w:cs="Arial"/>
      <w:color w:val="241F1E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666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666B"/>
    <w:rPr>
      <w:rFonts w:ascii="Arial" w:hAnsi="Arial" w:cs="Arial"/>
      <w:b/>
      <w:bCs/>
      <w:color w:val="241F1E"/>
      <w:sz w:val="20"/>
      <w:szCs w:val="20"/>
    </w:rPr>
  </w:style>
  <w:style w:type="paragraph" w:styleId="Revisin">
    <w:name w:val="Revision"/>
    <w:hidden/>
    <w:uiPriority w:val="99"/>
    <w:semiHidden/>
    <w:rsid w:val="003C0E19"/>
    <w:pPr>
      <w:spacing w:after="0" w:line="240" w:lineRule="auto"/>
    </w:pPr>
    <w:rPr>
      <w:rFonts w:ascii="Arial" w:hAnsi="Arial" w:cs="Arial"/>
      <w:color w:val="241F1E"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3C0E19"/>
    <w:rPr>
      <w:color w:val="808080"/>
    </w:rPr>
  </w:style>
  <w:style w:type="paragraph" w:customStyle="1" w:styleId="StyleStyleBodyTextAfter0ptVerdana">
    <w:name w:val="Style Style Body Text + After:  0 pt + Verdana"/>
    <w:basedOn w:val="Normal"/>
    <w:link w:val="StyleStyleBodyTextAfter0ptVerdanaChar"/>
    <w:rsid w:val="003C0E19"/>
    <w:pPr>
      <w:spacing w:before="0"/>
      <w:jc w:val="both"/>
    </w:pPr>
    <w:rPr>
      <w:rFonts w:ascii="Verdana" w:eastAsia="Times New Roman" w:hAnsi="Verdana" w:cs="Times New Roman"/>
      <w:color w:val="333333"/>
      <w:sz w:val="20"/>
      <w:szCs w:val="20"/>
      <w:lang w:val="en-GB" w:eastAsia="en-GB"/>
    </w:rPr>
  </w:style>
  <w:style w:type="character" w:customStyle="1" w:styleId="StyleStyleBodyTextAfter0ptVerdanaChar">
    <w:name w:val="Style Style Body Text + After:  0 pt + Verdana Char"/>
    <w:basedOn w:val="Fuentedeprrafopredeter"/>
    <w:link w:val="StyleStyleBodyTextAfter0ptVerdana"/>
    <w:rsid w:val="003C0E19"/>
    <w:rPr>
      <w:rFonts w:ascii="Verdana" w:eastAsia="Times New Roman" w:hAnsi="Verdana" w:cs="Times New Roman"/>
      <w:color w:val="333333"/>
      <w:sz w:val="20"/>
      <w:szCs w:val="20"/>
      <w:lang w:val="en-GB" w:eastAsia="en-GB"/>
    </w:rPr>
  </w:style>
  <w:style w:type="character" w:customStyle="1" w:styleId="Ttulo1Car">
    <w:name w:val="Título 1 Car"/>
    <w:basedOn w:val="Fuentedeprrafopredeter"/>
    <w:link w:val="Ttulo1"/>
    <w:rsid w:val="0009700F"/>
    <w:rPr>
      <w:rFonts w:ascii="Verdana" w:eastAsia="Times New Roman" w:hAnsi="Verdana" w:cs="Arial"/>
      <w:b/>
      <w:bCs/>
      <w:kern w:val="32"/>
      <w:sz w:val="24"/>
      <w:szCs w:val="32"/>
      <w:lang w:val="en-GB" w:eastAsia="en-GB"/>
    </w:rPr>
  </w:style>
  <w:style w:type="character" w:customStyle="1" w:styleId="Ttulo2Car">
    <w:name w:val="Título 2 Car"/>
    <w:basedOn w:val="Fuentedeprrafopredeter"/>
    <w:link w:val="Ttulo2"/>
    <w:rsid w:val="0009700F"/>
    <w:rPr>
      <w:rFonts w:ascii="Verdana" w:eastAsia="Times New Roman" w:hAnsi="Verdana" w:cs="Arial"/>
      <w:b/>
      <w:bCs/>
      <w:iCs/>
      <w:sz w:val="20"/>
      <w:lang w:val="en-GB" w:eastAsia="en-GB"/>
    </w:rPr>
  </w:style>
  <w:style w:type="character" w:customStyle="1" w:styleId="Ttulo3Car">
    <w:name w:val="Título 3 Car"/>
    <w:basedOn w:val="Fuentedeprrafopredeter"/>
    <w:link w:val="Ttulo3"/>
    <w:semiHidden/>
    <w:rsid w:val="0009700F"/>
    <w:rPr>
      <w:rFonts w:ascii="Verdana" w:eastAsia="Times New Roman" w:hAnsi="Verdana" w:cs="Arial"/>
      <w:b/>
      <w:bCs/>
      <w:color w:val="263673"/>
      <w:szCs w:val="26"/>
      <w:lang w:val="en-GB" w:eastAsia="en-GB"/>
    </w:rPr>
  </w:style>
  <w:style w:type="character" w:customStyle="1" w:styleId="Ttulo4Car">
    <w:name w:val="Título 4 Car"/>
    <w:basedOn w:val="Fuentedeprrafopredeter"/>
    <w:link w:val="Ttulo4"/>
    <w:semiHidden/>
    <w:rsid w:val="0009700F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val="en-GB" w:eastAsia="en-GB"/>
    </w:rPr>
  </w:style>
  <w:style w:type="character" w:customStyle="1" w:styleId="Ttulo5Car">
    <w:name w:val="Título 5 Car"/>
    <w:basedOn w:val="Fuentedeprrafopredeter"/>
    <w:link w:val="Ttulo5"/>
    <w:semiHidden/>
    <w:rsid w:val="0009700F"/>
    <w:rPr>
      <w:rFonts w:asciiTheme="majorHAnsi" w:eastAsiaTheme="majorEastAsia" w:hAnsiTheme="majorHAnsi" w:cstheme="majorBidi"/>
      <w:color w:val="2E74B5" w:themeColor="accent1" w:themeShade="BF"/>
      <w:sz w:val="20"/>
      <w:szCs w:val="24"/>
      <w:lang w:val="en-GB" w:eastAsia="en-GB"/>
    </w:rPr>
  </w:style>
  <w:style w:type="character" w:customStyle="1" w:styleId="Ttulo6Car">
    <w:name w:val="Título 6 Car"/>
    <w:basedOn w:val="Fuentedeprrafopredeter"/>
    <w:link w:val="Ttulo6"/>
    <w:semiHidden/>
    <w:rsid w:val="0009700F"/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 w:eastAsia="en-GB"/>
    </w:rPr>
  </w:style>
  <w:style w:type="character" w:customStyle="1" w:styleId="Ttulo7Car">
    <w:name w:val="Título 7 Car"/>
    <w:basedOn w:val="Fuentedeprrafopredeter"/>
    <w:link w:val="Ttulo7"/>
    <w:semiHidden/>
    <w:rsid w:val="0009700F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 w:eastAsia="en-GB"/>
    </w:rPr>
  </w:style>
  <w:style w:type="character" w:customStyle="1" w:styleId="Ttulo8Car">
    <w:name w:val="Título 8 Car"/>
    <w:basedOn w:val="Fuentedeprrafopredeter"/>
    <w:link w:val="Ttulo8"/>
    <w:semiHidden/>
    <w:rsid w:val="0009700F"/>
    <w:rPr>
      <w:rFonts w:asciiTheme="majorHAnsi" w:eastAsiaTheme="majorEastAsia" w:hAnsiTheme="majorHAnsi" w:cstheme="majorBidi"/>
      <w:color w:val="142BBB" w:themeColor="text1" w:themeTint="D8"/>
      <w:sz w:val="21"/>
      <w:szCs w:val="21"/>
      <w:lang w:val="en-GB" w:eastAsia="en-GB"/>
    </w:rPr>
  </w:style>
  <w:style w:type="character" w:customStyle="1" w:styleId="Ttulo9Car">
    <w:name w:val="Título 9 Car"/>
    <w:basedOn w:val="Fuentedeprrafopredeter"/>
    <w:link w:val="Ttulo9"/>
    <w:semiHidden/>
    <w:rsid w:val="0009700F"/>
    <w:rPr>
      <w:rFonts w:asciiTheme="majorHAnsi" w:eastAsiaTheme="majorEastAsia" w:hAnsiTheme="majorHAnsi" w:cstheme="majorBidi"/>
      <w:i/>
      <w:iCs/>
      <w:color w:val="142BBB" w:themeColor="text1" w:themeTint="D8"/>
      <w:sz w:val="21"/>
      <w:szCs w:val="21"/>
      <w:lang w:val="en-GB" w:eastAsia="en-GB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9700F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9700F"/>
    <w:rPr>
      <w:rFonts w:ascii="Arial" w:hAnsi="Arial" w:cs="Arial"/>
      <w:color w:val="241F1E"/>
      <w:sz w:val="26"/>
      <w:szCs w:val="26"/>
    </w:rPr>
  </w:style>
  <w:style w:type="character" w:styleId="Hipervnculovisitado">
    <w:name w:val="FollowedHyperlink"/>
    <w:basedOn w:val="Fuentedeprrafopredeter"/>
    <w:uiPriority w:val="99"/>
    <w:semiHidden/>
    <w:unhideWhenUsed/>
    <w:rsid w:val="00765B1B"/>
    <w:rPr>
      <w:color w:val="954F72" w:themeColor="followed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6E0681"/>
    <w:rPr>
      <w:color w:val="605E5C"/>
      <w:shd w:val="clear" w:color="auto" w:fill="E1DFDD"/>
    </w:rPr>
  </w:style>
  <w:style w:type="character" w:customStyle="1" w:styleId="normaltextrun">
    <w:name w:val="normaltextrun"/>
    <w:basedOn w:val="Fuentedeprrafopredeter"/>
    <w:rsid w:val="0011779A"/>
  </w:style>
  <w:style w:type="character" w:customStyle="1" w:styleId="eop">
    <w:name w:val="eop"/>
    <w:basedOn w:val="Fuentedeprrafopredeter"/>
    <w:rsid w:val="0011779A"/>
  </w:style>
  <w:style w:type="paragraph" w:styleId="Prrafodelista">
    <w:name w:val="List Paragraph"/>
    <w:basedOn w:val="Normal"/>
    <w:uiPriority w:val="34"/>
    <w:rsid w:val="009F3AA4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F139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B72827309F419B8E96B79571F811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BF9002-C614-48AC-9921-192FB92566AC}"/>
      </w:docPartPr>
      <w:docPartBody>
        <w:p w:rsidR="00687F15" w:rsidRDefault="00A75FAB" w:rsidP="00A75FAB">
          <w:pPr>
            <w:pStyle w:val="A0B72827309F419B8E96B79571F811A61"/>
          </w:pPr>
          <w:r>
            <w:rPr>
              <w:rStyle w:val="Textodelmarcadordeposicin"/>
            </w:rPr>
            <w:t>Seleccione un elemento.</w:t>
          </w:r>
        </w:p>
      </w:docPartBody>
    </w:docPart>
    <w:docPart>
      <w:docPartPr>
        <w:name w:val="36925EE6709043E88451FF1B4D3962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EA1227-17CE-4B5F-9EC9-D29CBF2B486F}"/>
      </w:docPartPr>
      <w:docPartBody>
        <w:p w:rsidR="00687F15" w:rsidRDefault="00A75FAB" w:rsidP="00A75FAB">
          <w:pPr>
            <w:pStyle w:val="36925EE6709043E88451FF1B4D39627E1"/>
          </w:pPr>
          <w:r>
            <w:rPr>
              <w:rStyle w:val="Textodelmarcadordeposicin"/>
            </w:rPr>
            <w:t>Seleccione un elemento</w:t>
          </w:r>
          <w:r w:rsidRPr="00C27D86">
            <w:rPr>
              <w:rStyle w:val="Textodelmarcadordeposicin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570"/>
    <w:rsid w:val="00067F81"/>
    <w:rsid w:val="000B586C"/>
    <w:rsid w:val="000B7CDE"/>
    <w:rsid w:val="00111386"/>
    <w:rsid w:val="00117D47"/>
    <w:rsid w:val="00146FC7"/>
    <w:rsid w:val="002525D8"/>
    <w:rsid w:val="00270C10"/>
    <w:rsid w:val="002E1D43"/>
    <w:rsid w:val="004666BB"/>
    <w:rsid w:val="004C7334"/>
    <w:rsid w:val="004D2DD5"/>
    <w:rsid w:val="00523647"/>
    <w:rsid w:val="00586857"/>
    <w:rsid w:val="005C56FC"/>
    <w:rsid w:val="005D2CAE"/>
    <w:rsid w:val="005F23B2"/>
    <w:rsid w:val="005F6510"/>
    <w:rsid w:val="00625AF3"/>
    <w:rsid w:val="00640181"/>
    <w:rsid w:val="00654E62"/>
    <w:rsid w:val="0066205F"/>
    <w:rsid w:val="00687F15"/>
    <w:rsid w:val="006A110C"/>
    <w:rsid w:val="007157D0"/>
    <w:rsid w:val="00717549"/>
    <w:rsid w:val="00742B17"/>
    <w:rsid w:val="0074328B"/>
    <w:rsid w:val="00851170"/>
    <w:rsid w:val="008607E9"/>
    <w:rsid w:val="008C527E"/>
    <w:rsid w:val="00966D26"/>
    <w:rsid w:val="00A161DC"/>
    <w:rsid w:val="00A72912"/>
    <w:rsid w:val="00A75FAB"/>
    <w:rsid w:val="00AC521A"/>
    <w:rsid w:val="00B3501E"/>
    <w:rsid w:val="00BA5E7C"/>
    <w:rsid w:val="00C01BDB"/>
    <w:rsid w:val="00CE1689"/>
    <w:rsid w:val="00D026C0"/>
    <w:rsid w:val="00DA500A"/>
    <w:rsid w:val="00E83519"/>
    <w:rsid w:val="00E975FB"/>
    <w:rsid w:val="00EA630E"/>
    <w:rsid w:val="00EC1489"/>
    <w:rsid w:val="00EC7615"/>
    <w:rsid w:val="00F80BBA"/>
    <w:rsid w:val="00FB4570"/>
    <w:rsid w:val="00FE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D70D71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75FAB"/>
    <w:rPr>
      <w:color w:val="808080"/>
    </w:rPr>
  </w:style>
  <w:style w:type="paragraph" w:customStyle="1" w:styleId="A0B72827309F419B8E96B79571F811A61">
    <w:name w:val="A0B72827309F419B8E96B79571F811A61"/>
    <w:rsid w:val="00A75FAB"/>
    <w:pPr>
      <w:tabs>
        <w:tab w:val="left" w:pos="454"/>
      </w:tabs>
      <w:spacing w:after="0" w:line="240" w:lineRule="atLeast"/>
      <w:ind w:left="454"/>
    </w:pPr>
    <w:rPr>
      <w:rFonts w:ascii="Arial" w:eastAsiaTheme="minorHAnsi" w:hAnsi="Arial" w:cs="Arial"/>
      <w:color w:val="241F1E"/>
      <w:sz w:val="18"/>
      <w:szCs w:val="18"/>
      <w:lang w:val="en-US" w:eastAsia="en-US"/>
    </w:rPr>
  </w:style>
  <w:style w:type="paragraph" w:customStyle="1" w:styleId="36925EE6709043E88451FF1B4D39627E1">
    <w:name w:val="36925EE6709043E88451FF1B4D39627E1"/>
    <w:rsid w:val="00A75FAB"/>
    <w:pPr>
      <w:tabs>
        <w:tab w:val="left" w:pos="454"/>
      </w:tabs>
      <w:spacing w:after="0" w:line="240" w:lineRule="atLeast"/>
      <w:ind w:left="454"/>
    </w:pPr>
    <w:rPr>
      <w:rFonts w:ascii="Arial" w:eastAsiaTheme="minorHAnsi" w:hAnsi="Arial" w:cs="Arial"/>
      <w:color w:val="241F1E"/>
      <w:sz w:val="18"/>
      <w:szCs w:val="18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Europass">
      <a:dk1>
        <a:srgbClr val="0F208A"/>
      </a:dk1>
      <a:lt1>
        <a:srgbClr val="241F1E"/>
      </a:lt1>
      <a:dk2>
        <a:srgbClr val="1B72A5"/>
      </a:dk2>
      <a:lt2>
        <a:srgbClr val="B2B2B2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9637e9-1c11-4ee9-91b8-f060e3608fb2">
      <Terms xmlns="http://schemas.microsoft.com/office/infopath/2007/PartnerControls"/>
    </lcf76f155ced4ddcb4097134ff3c332f>
    <TaxCatchAll xmlns="4af8c89d-4332-4d32-84a3-abf4120a800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0" ma:contentTypeDescription="Create a new document." ma:contentTypeScope="" ma:versionID="66a62c4ab03b83977bce986d71471d60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b5e7439eb71fa6084de5777064423c77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c82826-ea0c-49b9-bdc1-eaa6465b1517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122677-296F-4A98-B371-17610A7FC1CC}">
  <ds:schemaRefs>
    <ds:schemaRef ds:uri="http://schemas.microsoft.com/office/2006/metadata/properties"/>
    <ds:schemaRef ds:uri="http://schemas.microsoft.com/office/infopath/2007/PartnerControls"/>
    <ds:schemaRef ds:uri="9a9637e9-1c11-4ee9-91b8-f060e3608fb2"/>
    <ds:schemaRef ds:uri="4af8c89d-4332-4d32-84a3-abf4120a8008"/>
  </ds:schemaRefs>
</ds:datastoreItem>
</file>

<file path=customXml/itemProps2.xml><?xml version="1.0" encoding="utf-8"?>
<ds:datastoreItem xmlns:ds="http://schemas.openxmlformats.org/officeDocument/2006/customXml" ds:itemID="{BBACFB4E-8061-461E-9785-5BD73609E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B59F35-3EA7-41A2-9E3A-2BB8A28985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EA735A-D7F6-40BD-945A-4B3E09A05D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517</Words>
  <Characters>2848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kkostas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Ana Guisado Pérez</cp:lastModifiedBy>
  <cp:revision>4</cp:revision>
  <cp:lastPrinted>2016-09-26T12:30:00Z</cp:lastPrinted>
  <dcterms:created xsi:type="dcterms:W3CDTF">2024-08-01T08:24:00Z</dcterms:created>
  <dcterms:modified xsi:type="dcterms:W3CDTF">2024-08-01T08:31:00Z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2023-02-10T17:01:45Z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53828383-0bd5-4a67-9c79-e549124b1b5f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0x0101007697B7BFF882854783B2AFEB81A9CCE9</vt:lpwstr>
  </property>
  <property fmtid="{D5CDD505-2E9C-101B-9397-08002B2CF9AE}" pid="10" name="MediaServiceImageTags">
    <vt:lpwstr/>
  </property>
</Properties>
</file>